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sz w:val="21"/>
          <w:szCs w:val="21"/>
          <w:lang w:eastAsia="en-US"/>
        </w:rPr>
      </w:pPr>
    </w:p>
    <w:p>
      <w:pPr>
        <w:pStyle w:val="59"/>
        <w:shd w:val="clear" w:color="auto" w:fill="E6E6E6"/>
        <w:overflowPunct w:val="0"/>
        <w:jc w:val="center"/>
        <w:rPr>
          <w:rFonts w:ascii="Arial" w:hAnsi="Arial" w:cs="Arial"/>
          <w:b/>
          <w:bCs/>
          <w:color w:val="000000"/>
          <w:sz w:val="21"/>
          <w:szCs w:val="21"/>
        </w:rPr>
      </w:pPr>
      <w:r>
        <w:rPr>
          <w:rFonts w:ascii="Arial" w:hAnsi="Arial" w:cs="Arial"/>
          <w:b/>
          <w:bCs/>
          <w:color w:val="000000" w:themeColor="text1"/>
          <w:sz w:val="21"/>
          <w:szCs w:val="21"/>
          <w14:textFill>
            <w14:solidFill>
              <w14:schemeClr w14:val="tx1"/>
            </w14:solidFill>
          </w14:textFill>
        </w:rPr>
        <w:t>ANEXO I – TERMO DE REFERÊNCIA</w:t>
      </w:r>
    </w:p>
    <w:p>
      <w:pPr>
        <w:jc w:val="center"/>
        <w:rPr>
          <w:rFonts w:cs="Arial"/>
          <w:b/>
          <w:bCs/>
          <w:color w:val="000000" w:themeColor="text1"/>
          <w:sz w:val="21"/>
          <w:szCs w:val="21"/>
          <w14:textFill>
            <w14:solidFill>
              <w14:schemeClr w14:val="tx1"/>
            </w14:solidFill>
          </w14:textFill>
        </w:rPr>
      </w:pPr>
    </w:p>
    <w:p>
      <w:pPr>
        <w:jc w:val="center"/>
        <w:rPr>
          <w:rFonts w:cs="Arial"/>
          <w:b/>
          <w:bCs/>
          <w:color w:val="000000" w:themeColor="text1"/>
          <w:sz w:val="21"/>
          <w:szCs w:val="21"/>
          <w14:textFill>
            <w14:solidFill>
              <w14:schemeClr w14:val="tx1"/>
            </w14:solidFill>
          </w14:textFill>
        </w:rPr>
      </w:pPr>
      <w:r>
        <w:rPr>
          <w:rFonts w:cs="Arial"/>
          <w:b/>
          <w:bCs/>
          <w:color w:val="000000" w:themeColor="text1"/>
          <w:sz w:val="21"/>
          <w:szCs w:val="21"/>
          <w14:textFill>
            <w14:solidFill>
              <w14:schemeClr w14:val="tx1"/>
            </w14:solidFill>
          </w14:textFill>
        </w:rPr>
        <w:t xml:space="preserve">PREGÃO ELETRÔNICO (SRP) n.° </w:t>
      </w:r>
      <w:r>
        <w:rPr>
          <w:rFonts w:cs="Arial"/>
          <w:b/>
          <w:bCs/>
          <w:color w:val="FF0000"/>
          <w:sz w:val="21"/>
          <w:szCs w:val="21"/>
        </w:rPr>
        <w:t>04/2020</w:t>
      </w:r>
    </w:p>
    <w:p>
      <w:pPr>
        <w:jc w:val="center"/>
        <w:rPr>
          <w:rFonts w:cs="Arial"/>
          <w:color w:val="000000" w:themeColor="text1"/>
          <w:sz w:val="21"/>
          <w:szCs w:val="21"/>
          <w14:textFill>
            <w14:solidFill>
              <w14:schemeClr w14:val="tx1"/>
            </w14:solidFill>
          </w14:textFill>
        </w:rPr>
      </w:pPr>
      <w:r>
        <w:rPr>
          <w:rFonts w:cs="Arial"/>
          <w:color w:val="000000" w:themeColor="text1"/>
          <w:sz w:val="21"/>
          <w:szCs w:val="21"/>
          <w14:textFill>
            <w14:solidFill>
              <w14:schemeClr w14:val="tx1"/>
            </w14:solidFill>
          </w14:textFill>
        </w:rPr>
        <w:t>(Processo Administrativo n.° 23381.001667.2020-40)</w:t>
      </w:r>
    </w:p>
    <w:p>
      <w:pPr>
        <w:spacing w:after="120" w:line="276" w:lineRule="auto"/>
        <w:ind w:right="-15"/>
        <w:jc w:val="center"/>
        <w:rPr>
          <w:rFonts w:cs="Arial"/>
          <w:bCs/>
          <w:i/>
          <w:color w:val="FF0000"/>
          <w:sz w:val="21"/>
          <w:szCs w:val="21"/>
        </w:rPr>
      </w:pPr>
    </w:p>
    <w:p>
      <w:pPr>
        <w:pStyle w:val="34"/>
        <w:rPr>
          <w:rFonts w:cs="Arial"/>
          <w:sz w:val="21"/>
          <w:szCs w:val="21"/>
        </w:rPr>
      </w:pPr>
      <w:r>
        <w:rPr>
          <w:rFonts w:cs="Arial"/>
          <w:sz w:val="21"/>
          <w:szCs w:val="21"/>
        </w:rPr>
        <w:t>DO OBJETO</w:t>
      </w:r>
    </w:p>
    <w:p>
      <w:pPr>
        <w:numPr>
          <w:ilvl w:val="1"/>
          <w:numId w:val="2"/>
        </w:numPr>
        <w:tabs>
          <w:tab w:val="left" w:pos="993"/>
        </w:tabs>
        <w:spacing w:before="120" w:after="120" w:line="276" w:lineRule="auto"/>
        <w:ind w:left="425" w:firstLine="0"/>
        <w:jc w:val="both"/>
        <w:rPr>
          <w:rFonts w:cs="Arial"/>
          <w:sz w:val="21"/>
          <w:szCs w:val="21"/>
        </w:rPr>
      </w:pPr>
      <w:r>
        <w:rPr>
          <w:rFonts w:cs="Arial"/>
          <w:color w:val="000000"/>
          <w:sz w:val="21"/>
          <w:szCs w:val="21"/>
          <w:shd w:val="clear" w:color="auto" w:fill="FFFFFF"/>
        </w:rPr>
        <w:t>Contratação de serviço continuado de impressão corporativa - outsourcing de impressão, na modalidade de franquia mensal mais excedente, compreendendo o fornecimento, instalação, configuração e a cessão de direito de uso de equipamentos de impressão digital, contemplando a impressão, cópia e digitalização - sem ônus - incluindo a prestação de serviços de manutenção preventiva e corretiva, reposição de peças, suprimentos e insumos originais ou certificados pelo fabricante, exceto papel, sistemas para gerenciamento, monitoramento, controle de cotas de impressão, gestão de ativos e contabilização  - bilhetagem - de documentos impressos e copiados, visando atender às necessidades institucionais</w:t>
      </w:r>
      <w:r>
        <w:rPr>
          <w:rFonts w:cs="Arial"/>
          <w:sz w:val="21"/>
          <w:szCs w:val="21"/>
        </w:rPr>
        <w:t>, conforme condições, quantidades e exigências estabelecidas neste instrumento:</w:t>
      </w:r>
    </w:p>
    <w:p>
      <w:pPr>
        <w:pStyle w:val="19"/>
        <w:numPr>
          <w:ilvl w:val="2"/>
          <w:numId w:val="2"/>
        </w:numPr>
        <w:tabs>
          <w:tab w:val="left" w:pos="1701"/>
        </w:tabs>
        <w:spacing w:after="160" w:line="259" w:lineRule="auto"/>
        <w:ind w:left="993" w:firstLine="0"/>
        <w:jc w:val="both"/>
        <w:rPr>
          <w:rFonts w:cs="Arial"/>
          <w:color w:val="000000"/>
          <w:sz w:val="21"/>
          <w:szCs w:val="21"/>
          <w:shd w:val="clear" w:color="auto" w:fill="FFFFFF"/>
        </w:rPr>
      </w:pPr>
      <w:r>
        <w:rPr>
          <w:rFonts w:cs="Arial"/>
          <w:color w:val="000000"/>
          <w:sz w:val="21"/>
          <w:szCs w:val="21"/>
          <w:shd w:val="clear" w:color="auto" w:fill="FFFFFF"/>
        </w:rPr>
        <w:t>Estimativas de consumo individualizadas, do órgão gerenciador e órgão(s) e entidade(s) participante(s):</w:t>
      </w:r>
    </w:p>
    <w:p>
      <w:pPr>
        <w:pStyle w:val="19"/>
        <w:numPr>
          <w:ilvl w:val="3"/>
          <w:numId w:val="2"/>
        </w:numPr>
        <w:spacing w:after="160" w:line="259" w:lineRule="auto"/>
        <w:ind w:left="2127"/>
        <w:jc w:val="both"/>
        <w:rPr>
          <w:rFonts w:cs="Arial"/>
          <w:b/>
          <w:color w:val="000000"/>
          <w:sz w:val="21"/>
          <w:szCs w:val="21"/>
          <w:shd w:val="clear" w:color="auto" w:fill="FFFFFF"/>
        </w:rPr>
      </w:pPr>
      <w:r>
        <w:rPr>
          <w:rFonts w:cs="Arial"/>
          <w:b/>
          <w:color w:val="000000"/>
          <w:sz w:val="21"/>
          <w:szCs w:val="21"/>
          <w:shd w:val="clear" w:color="auto" w:fill="FFFFFF"/>
        </w:rPr>
        <w:t>Órgão Gerenciador:</w:t>
      </w:r>
    </w:p>
    <w:tbl>
      <w:tblPr>
        <w:tblStyle w:val="17"/>
        <w:tblW w:w="10736" w:type="dxa"/>
        <w:jc w:val="center"/>
        <w:tblLayout w:type="autofit"/>
        <w:tblCellMar>
          <w:top w:w="0" w:type="dxa"/>
          <w:left w:w="70" w:type="dxa"/>
          <w:bottom w:w="0" w:type="dxa"/>
          <w:right w:w="70" w:type="dxa"/>
        </w:tblCellMar>
      </w:tblPr>
      <w:tblGrid>
        <w:gridCol w:w="599"/>
        <w:gridCol w:w="881"/>
        <w:gridCol w:w="1784"/>
        <w:gridCol w:w="961"/>
        <w:gridCol w:w="1340"/>
        <w:gridCol w:w="1340"/>
        <w:gridCol w:w="1340"/>
        <w:gridCol w:w="1161"/>
        <w:gridCol w:w="1330"/>
      </w:tblGrid>
      <w:tr>
        <w:tblPrEx>
          <w:tblCellMar>
            <w:top w:w="0" w:type="dxa"/>
            <w:left w:w="70" w:type="dxa"/>
            <w:bottom w:w="0" w:type="dxa"/>
            <w:right w:w="70" w:type="dxa"/>
          </w:tblCellMar>
        </w:tblPrEx>
        <w:trPr>
          <w:trHeight w:val="255" w:hRule="atLeast"/>
          <w:jc w:val="center"/>
        </w:trPr>
        <w:tc>
          <w:tcPr>
            <w:tcW w:w="10736"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bCs/>
                <w:color w:val="000000"/>
                <w:sz w:val="18"/>
                <w:szCs w:val="18"/>
              </w:rPr>
              <w:t>GRUPO I - INSTITUTO FEDERAL DA PARAÍBA - REITORIA (UASG: 158138)</w:t>
            </w:r>
          </w:p>
        </w:tc>
      </w:tr>
      <w:tr>
        <w:tblPrEx>
          <w:tblCellMar>
            <w:top w:w="0" w:type="dxa"/>
            <w:left w:w="70" w:type="dxa"/>
            <w:bottom w:w="0" w:type="dxa"/>
            <w:right w:w="70" w:type="dxa"/>
          </w:tblCellMar>
        </w:tblPrEx>
        <w:trPr>
          <w:trHeight w:val="765" w:hRule="atLeast"/>
          <w:jc w:val="center"/>
        </w:trPr>
        <w:tc>
          <w:tcPr>
            <w:tcW w:w="599"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80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864"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6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(12 MESES)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(48 MESES)</w:t>
            </w:r>
          </w:p>
        </w:tc>
        <w:tc>
          <w:tcPr>
            <w:tcW w:w="116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33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599"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0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864"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3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99"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w:t>
            </w:r>
          </w:p>
        </w:tc>
        <w:tc>
          <w:tcPr>
            <w:tcW w:w="80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86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63.400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760.800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3.043.200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33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304.320,00</w:t>
            </w:r>
          </w:p>
        </w:tc>
      </w:tr>
      <w:tr>
        <w:tblPrEx>
          <w:tblCellMar>
            <w:top w:w="0" w:type="dxa"/>
            <w:left w:w="70" w:type="dxa"/>
            <w:bottom w:w="0" w:type="dxa"/>
            <w:right w:w="70" w:type="dxa"/>
          </w:tblCellMar>
        </w:tblPrEx>
        <w:trPr>
          <w:trHeight w:val="331" w:hRule="atLeast"/>
          <w:jc w:val="center"/>
        </w:trPr>
        <w:tc>
          <w:tcPr>
            <w:tcW w:w="599"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w:t>
            </w:r>
          </w:p>
        </w:tc>
        <w:tc>
          <w:tcPr>
            <w:tcW w:w="80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86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48.033</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576.396</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2.305.584</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33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138.335,04</w:t>
            </w:r>
          </w:p>
        </w:tc>
      </w:tr>
      <w:tr>
        <w:tblPrEx>
          <w:tblCellMar>
            <w:top w:w="0" w:type="dxa"/>
            <w:left w:w="70" w:type="dxa"/>
            <w:bottom w:w="0" w:type="dxa"/>
            <w:right w:w="70" w:type="dxa"/>
          </w:tblCellMar>
        </w:tblPrEx>
        <w:trPr>
          <w:trHeight w:val="765" w:hRule="atLeast"/>
          <w:jc w:val="center"/>
        </w:trPr>
        <w:tc>
          <w:tcPr>
            <w:tcW w:w="599"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w:t>
            </w:r>
          </w:p>
        </w:tc>
        <w:tc>
          <w:tcPr>
            <w:tcW w:w="80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86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13.410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160.920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643.680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33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308.966,40</w:t>
            </w:r>
          </w:p>
        </w:tc>
      </w:tr>
      <w:tr>
        <w:tblPrEx>
          <w:tblCellMar>
            <w:top w:w="0" w:type="dxa"/>
            <w:left w:w="70" w:type="dxa"/>
            <w:bottom w:w="0" w:type="dxa"/>
            <w:right w:w="70" w:type="dxa"/>
          </w:tblCellMar>
        </w:tblPrEx>
        <w:trPr>
          <w:trHeight w:val="765" w:hRule="atLeast"/>
          <w:jc w:val="center"/>
        </w:trPr>
        <w:tc>
          <w:tcPr>
            <w:tcW w:w="599"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w:t>
            </w:r>
          </w:p>
        </w:tc>
        <w:tc>
          <w:tcPr>
            <w:tcW w:w="80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86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10.966</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131.592</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526.368</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33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215.810,88</w:t>
            </w:r>
          </w:p>
        </w:tc>
      </w:tr>
      <w:tr>
        <w:tblPrEx>
          <w:tblCellMar>
            <w:top w:w="0" w:type="dxa"/>
            <w:left w:w="70" w:type="dxa"/>
            <w:bottom w:w="0" w:type="dxa"/>
            <w:right w:w="70" w:type="dxa"/>
          </w:tblCellMar>
        </w:tblPrEx>
        <w:trPr>
          <w:trHeight w:val="255" w:hRule="atLeast"/>
          <w:jc w:val="center"/>
        </w:trPr>
        <w:tc>
          <w:tcPr>
            <w:tcW w:w="6905"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I</w:t>
            </w:r>
          </w:p>
        </w:tc>
        <w:tc>
          <w:tcPr>
            <w:tcW w:w="3831"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967.432,32</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p>
      <w:pPr>
        <w:pStyle w:val="19"/>
        <w:numPr>
          <w:ilvl w:val="3"/>
          <w:numId w:val="2"/>
        </w:numPr>
        <w:spacing w:after="160" w:line="259" w:lineRule="auto"/>
        <w:jc w:val="both"/>
        <w:rPr>
          <w:rFonts w:cs="Arial"/>
          <w:b/>
          <w:color w:val="000000"/>
          <w:sz w:val="21"/>
          <w:szCs w:val="21"/>
          <w:shd w:val="clear" w:color="auto" w:fill="FFFFFF"/>
        </w:rPr>
      </w:pPr>
      <w:r>
        <w:rPr>
          <w:rFonts w:cs="Arial"/>
          <w:b/>
          <w:color w:val="000000"/>
          <w:sz w:val="21"/>
          <w:szCs w:val="21"/>
          <w:shd w:val="clear" w:color="auto" w:fill="FFFFFF"/>
        </w:rPr>
        <w:t>Órgãos Participantes:</w:t>
      </w:r>
    </w:p>
    <w:p>
      <w:pPr>
        <w:pStyle w:val="19"/>
        <w:spacing w:after="160" w:line="259" w:lineRule="auto"/>
        <w:ind w:left="2491"/>
        <w:jc w:val="both"/>
        <w:rPr>
          <w:rFonts w:cs="Arial"/>
          <w:color w:val="000000"/>
          <w:sz w:val="21"/>
          <w:szCs w:val="21"/>
          <w:shd w:val="clear" w:color="auto" w:fill="FFFFFF"/>
        </w:rPr>
      </w:pPr>
    </w:p>
    <w:tbl>
      <w:tblPr>
        <w:tblStyle w:val="17"/>
        <w:tblW w:w="10707" w:type="dxa"/>
        <w:jc w:val="center"/>
        <w:tblLayout w:type="autofit"/>
        <w:tblCellMar>
          <w:top w:w="0" w:type="dxa"/>
          <w:left w:w="70" w:type="dxa"/>
          <w:bottom w:w="0" w:type="dxa"/>
          <w:right w:w="70" w:type="dxa"/>
        </w:tblCellMar>
      </w:tblPr>
      <w:tblGrid>
        <w:gridCol w:w="570"/>
        <w:gridCol w:w="881"/>
        <w:gridCol w:w="1486"/>
        <w:gridCol w:w="1038"/>
        <w:gridCol w:w="1421"/>
        <w:gridCol w:w="1417"/>
        <w:gridCol w:w="1359"/>
        <w:gridCol w:w="1204"/>
        <w:gridCol w:w="1331"/>
      </w:tblGrid>
      <w:tr>
        <w:tblPrEx>
          <w:tblCellMar>
            <w:top w:w="0" w:type="dxa"/>
            <w:left w:w="70" w:type="dxa"/>
            <w:bottom w:w="0" w:type="dxa"/>
            <w:right w:w="70" w:type="dxa"/>
          </w:tblCellMar>
        </w:tblPrEx>
        <w:trPr>
          <w:trHeight w:val="255" w:hRule="atLeast"/>
          <w:jc w:val="center"/>
        </w:trPr>
        <w:tc>
          <w:tcPr>
            <w:tcW w:w="10707"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II - INSTITUTO FEDERAL DA PARAÍBA -</w:t>
            </w:r>
            <w:r>
              <w:rPr>
                <w:rFonts w:cs="Arial"/>
                <w:b/>
                <w:sz w:val="18"/>
                <w:szCs w:val="18"/>
              </w:rPr>
              <w:t xml:space="preserve"> CAMPUS CABEDELO (UASG: 158474)</w:t>
            </w:r>
          </w:p>
        </w:tc>
      </w:tr>
      <w:tr>
        <w:tblPrEx>
          <w:tblCellMar>
            <w:top w:w="0" w:type="dxa"/>
            <w:left w:w="70" w:type="dxa"/>
            <w:bottom w:w="0" w:type="dxa"/>
            <w:right w:w="70" w:type="dxa"/>
          </w:tblCellMar>
        </w:tblPrEx>
        <w:trPr>
          <w:trHeight w:val="255" w:hRule="atLeast"/>
          <w:jc w:val="center"/>
        </w:trPr>
        <w:tc>
          <w:tcPr>
            <w:tcW w:w="570" w:type="dxa"/>
            <w:vMerge w:val="restart"/>
            <w:tcBorders>
              <w:top w:val="nil"/>
              <w:left w:val="single" w:color="auto" w:sz="4" w:space="0"/>
              <w:bottom w:val="single" w:color="auto" w:sz="4" w:space="0"/>
              <w:right w:val="single" w:color="auto" w:sz="4" w:space="0"/>
            </w:tcBorders>
            <w:shd w:val="clear" w:color="CCCCFF" w:fill="BFBFBF"/>
            <w:vAlign w:val="center"/>
          </w:tcPr>
          <w:p>
            <w:pPr>
              <w:ind w:left="133" w:hanging="133"/>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486"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1038"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42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41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(12 MESES)</w:t>
            </w:r>
          </w:p>
        </w:tc>
        <w:tc>
          <w:tcPr>
            <w:tcW w:w="1359"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(48 MESES)</w:t>
            </w:r>
          </w:p>
        </w:tc>
        <w:tc>
          <w:tcPr>
            <w:tcW w:w="1204"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33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840" w:hRule="atLeast"/>
          <w:jc w:val="center"/>
        </w:trPr>
        <w:tc>
          <w:tcPr>
            <w:tcW w:w="57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8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86"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038"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2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59"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04"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3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5</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48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103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2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30.000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360.000</w:t>
            </w:r>
          </w:p>
        </w:tc>
        <w:tc>
          <w:tcPr>
            <w:tcW w:w="135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1.440.000</w:t>
            </w:r>
          </w:p>
        </w:tc>
        <w:tc>
          <w:tcPr>
            <w:tcW w:w="12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33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144.000,00</w:t>
            </w: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6</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48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103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2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240.000</w:t>
            </w:r>
          </w:p>
        </w:tc>
        <w:tc>
          <w:tcPr>
            <w:tcW w:w="135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960.000</w:t>
            </w:r>
          </w:p>
        </w:tc>
        <w:tc>
          <w:tcPr>
            <w:tcW w:w="12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33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57.600,00</w:t>
            </w:r>
          </w:p>
        </w:tc>
      </w:tr>
      <w:tr>
        <w:tblPrEx>
          <w:tblCellMar>
            <w:top w:w="0" w:type="dxa"/>
            <w:left w:w="70" w:type="dxa"/>
            <w:bottom w:w="0" w:type="dxa"/>
            <w:right w:w="70" w:type="dxa"/>
          </w:tblCellMar>
        </w:tblPrEx>
        <w:trPr>
          <w:trHeight w:val="473"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7</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48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103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2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1.500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18.000</w:t>
            </w:r>
          </w:p>
        </w:tc>
        <w:tc>
          <w:tcPr>
            <w:tcW w:w="135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72.000</w:t>
            </w:r>
          </w:p>
        </w:tc>
        <w:tc>
          <w:tcPr>
            <w:tcW w:w="12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33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34.560,00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8</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48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103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2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1.000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12.000</w:t>
            </w:r>
          </w:p>
        </w:tc>
        <w:tc>
          <w:tcPr>
            <w:tcW w:w="135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48.000</w:t>
            </w:r>
          </w:p>
        </w:tc>
        <w:tc>
          <w:tcPr>
            <w:tcW w:w="12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33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19.680,00</w:t>
            </w:r>
          </w:p>
        </w:tc>
      </w:tr>
      <w:tr>
        <w:tblPrEx>
          <w:tblCellMar>
            <w:top w:w="0" w:type="dxa"/>
            <w:left w:w="70" w:type="dxa"/>
            <w:bottom w:w="0" w:type="dxa"/>
            <w:right w:w="70" w:type="dxa"/>
          </w:tblCellMar>
        </w:tblPrEx>
        <w:trPr>
          <w:trHeight w:val="255" w:hRule="atLeast"/>
          <w:jc w:val="center"/>
        </w:trPr>
        <w:tc>
          <w:tcPr>
            <w:tcW w:w="6813"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II</w:t>
            </w:r>
          </w:p>
        </w:tc>
        <w:tc>
          <w:tcPr>
            <w:tcW w:w="3894"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255.840,00</w:t>
            </w:r>
          </w:p>
        </w:tc>
      </w:tr>
    </w:tbl>
    <w:p>
      <w:pPr>
        <w:pStyle w:val="19"/>
        <w:spacing w:after="160" w:line="259" w:lineRule="auto"/>
        <w:ind w:left="2491"/>
        <w:jc w:val="both"/>
        <w:rPr>
          <w:rFonts w:cs="Arial"/>
          <w:color w:val="000000"/>
          <w:sz w:val="21"/>
          <w:szCs w:val="21"/>
          <w:shd w:val="clear" w:color="auto" w:fill="FFFFFF"/>
        </w:rPr>
      </w:pPr>
    </w:p>
    <w:p>
      <w:pPr>
        <w:pStyle w:val="19"/>
        <w:spacing w:after="160" w:line="259" w:lineRule="auto"/>
        <w:ind w:left="2491"/>
        <w:jc w:val="both"/>
        <w:rPr>
          <w:rFonts w:cs="Arial"/>
          <w:color w:val="000000"/>
          <w:sz w:val="21"/>
          <w:szCs w:val="21"/>
          <w:shd w:val="clear" w:color="auto" w:fill="FFFFFF"/>
        </w:rPr>
      </w:pPr>
    </w:p>
    <w:tbl>
      <w:tblPr>
        <w:tblStyle w:val="17"/>
        <w:tblW w:w="10583" w:type="dxa"/>
        <w:jc w:val="center"/>
        <w:tblLayout w:type="autofit"/>
        <w:tblCellMar>
          <w:top w:w="0" w:type="dxa"/>
          <w:left w:w="70" w:type="dxa"/>
          <w:bottom w:w="0" w:type="dxa"/>
          <w:right w:w="70" w:type="dxa"/>
        </w:tblCellMar>
      </w:tblPr>
      <w:tblGrid>
        <w:gridCol w:w="570"/>
        <w:gridCol w:w="881"/>
        <w:gridCol w:w="1516"/>
        <w:gridCol w:w="993"/>
        <w:gridCol w:w="1340"/>
        <w:gridCol w:w="1353"/>
        <w:gridCol w:w="1340"/>
        <w:gridCol w:w="1247"/>
        <w:gridCol w:w="1343"/>
      </w:tblGrid>
      <w:tr>
        <w:tblPrEx>
          <w:tblCellMar>
            <w:top w:w="0" w:type="dxa"/>
            <w:left w:w="70" w:type="dxa"/>
            <w:bottom w:w="0" w:type="dxa"/>
            <w:right w:w="70" w:type="dxa"/>
          </w:tblCellMar>
        </w:tblPrEx>
        <w:trPr>
          <w:trHeight w:val="255" w:hRule="atLeast"/>
          <w:jc w:val="center"/>
        </w:trPr>
        <w:tc>
          <w:tcPr>
            <w:tcW w:w="10583"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III - INSTITUTO FEDERAL DA PARAÍBA -</w:t>
            </w:r>
            <w:r>
              <w:rPr>
                <w:rFonts w:cs="Arial"/>
                <w:b/>
                <w:sz w:val="18"/>
                <w:szCs w:val="18"/>
              </w:rPr>
              <w:t xml:space="preserve"> CAMPUS CAJAZEIRAS (UASG: 158280)</w:t>
            </w:r>
          </w:p>
        </w:tc>
      </w:tr>
      <w:tr>
        <w:tblPrEx>
          <w:tblCellMar>
            <w:top w:w="0" w:type="dxa"/>
            <w:left w:w="70" w:type="dxa"/>
            <w:bottom w:w="0" w:type="dxa"/>
            <w:right w:w="70" w:type="dxa"/>
          </w:tblCellMar>
        </w:tblPrEx>
        <w:trPr>
          <w:trHeight w:val="765" w:hRule="atLeast"/>
          <w:jc w:val="center"/>
        </w:trPr>
        <w:tc>
          <w:tcPr>
            <w:tcW w:w="57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516"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93"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353"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(12 MESES)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(48 MESES)</w:t>
            </w:r>
          </w:p>
        </w:tc>
        <w:tc>
          <w:tcPr>
            <w:tcW w:w="124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343"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57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8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516"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53"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3"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9</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51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50.000</w:t>
            </w:r>
          </w:p>
        </w:tc>
        <w:tc>
          <w:tcPr>
            <w:tcW w:w="135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600.000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2.400.000</w:t>
            </w:r>
          </w:p>
        </w:tc>
        <w:tc>
          <w:tcPr>
            <w:tcW w:w="124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34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240.000,00</w:t>
            </w: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10</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51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40.000</w:t>
            </w:r>
          </w:p>
        </w:tc>
        <w:tc>
          <w:tcPr>
            <w:tcW w:w="135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1.920.000</w:t>
            </w:r>
          </w:p>
        </w:tc>
        <w:tc>
          <w:tcPr>
            <w:tcW w:w="124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34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115.200,00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11</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51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3.000</w:t>
            </w:r>
          </w:p>
        </w:tc>
        <w:tc>
          <w:tcPr>
            <w:tcW w:w="135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36.000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144.000</w:t>
            </w:r>
          </w:p>
        </w:tc>
        <w:tc>
          <w:tcPr>
            <w:tcW w:w="124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34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69.120,00</w:t>
            </w:r>
          </w:p>
        </w:tc>
      </w:tr>
      <w:tr>
        <w:tblPrEx>
          <w:tblCellMar>
            <w:top w:w="0" w:type="dxa"/>
            <w:left w:w="70" w:type="dxa"/>
            <w:bottom w:w="0" w:type="dxa"/>
            <w:right w:w="70" w:type="dxa"/>
          </w:tblCellMar>
        </w:tblPrEx>
        <w:trPr>
          <w:trHeight w:val="331"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12</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516"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2.000</w:t>
            </w:r>
          </w:p>
        </w:tc>
        <w:tc>
          <w:tcPr>
            <w:tcW w:w="135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96.000</w:t>
            </w:r>
          </w:p>
        </w:tc>
        <w:tc>
          <w:tcPr>
            <w:tcW w:w="124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34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39.360,00</w:t>
            </w:r>
          </w:p>
        </w:tc>
      </w:tr>
      <w:tr>
        <w:tblPrEx>
          <w:tblCellMar>
            <w:top w:w="0" w:type="dxa"/>
            <w:left w:w="70" w:type="dxa"/>
            <w:bottom w:w="0" w:type="dxa"/>
            <w:right w:w="70" w:type="dxa"/>
          </w:tblCellMar>
        </w:tblPrEx>
        <w:trPr>
          <w:trHeight w:val="255" w:hRule="atLeast"/>
          <w:jc w:val="center"/>
        </w:trPr>
        <w:tc>
          <w:tcPr>
            <w:tcW w:w="6653"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III</w:t>
            </w:r>
          </w:p>
        </w:tc>
        <w:tc>
          <w:tcPr>
            <w:tcW w:w="3930"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463.680,00</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1205" w:type="dxa"/>
        <w:jc w:val="center"/>
        <w:tblLayout w:type="autofit"/>
        <w:tblCellMar>
          <w:top w:w="0" w:type="dxa"/>
          <w:left w:w="70" w:type="dxa"/>
          <w:bottom w:w="0" w:type="dxa"/>
          <w:right w:w="70" w:type="dxa"/>
        </w:tblCellMar>
      </w:tblPr>
      <w:tblGrid>
        <w:gridCol w:w="588"/>
        <w:gridCol w:w="909"/>
        <w:gridCol w:w="1834"/>
        <w:gridCol w:w="1065"/>
        <w:gridCol w:w="1383"/>
        <w:gridCol w:w="1383"/>
        <w:gridCol w:w="1383"/>
        <w:gridCol w:w="1400"/>
        <w:gridCol w:w="1260"/>
      </w:tblGrid>
      <w:tr>
        <w:tblPrEx>
          <w:tblCellMar>
            <w:top w:w="0" w:type="dxa"/>
            <w:left w:w="70" w:type="dxa"/>
            <w:bottom w:w="0" w:type="dxa"/>
            <w:right w:w="70" w:type="dxa"/>
          </w:tblCellMar>
        </w:tblPrEx>
        <w:trPr>
          <w:trHeight w:val="255" w:hRule="atLeast"/>
          <w:jc w:val="center"/>
        </w:trPr>
        <w:tc>
          <w:tcPr>
            <w:tcW w:w="10808"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IV - INSTITUTO FEDERAL DA PARAÍBA -</w:t>
            </w:r>
            <w:r>
              <w:rPr>
                <w:rFonts w:cs="Arial"/>
                <w:b/>
                <w:sz w:val="18"/>
                <w:szCs w:val="18"/>
              </w:rPr>
              <w:t xml:space="preserve"> CAMPUS ESPERANÇA  (UASG: 155893)</w:t>
            </w:r>
          </w:p>
        </w:tc>
      </w:tr>
      <w:tr>
        <w:tblPrEx>
          <w:tblCellMar>
            <w:top w:w="0" w:type="dxa"/>
            <w:left w:w="70" w:type="dxa"/>
            <w:bottom w:w="0" w:type="dxa"/>
            <w:right w:w="70" w:type="dxa"/>
          </w:tblCellMar>
        </w:tblPrEx>
        <w:trPr>
          <w:trHeight w:val="765" w:hRule="atLeast"/>
          <w:jc w:val="center"/>
        </w:trPr>
        <w:tc>
          <w:tcPr>
            <w:tcW w:w="57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77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103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(12 MESES)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(48 MESES)</w:t>
            </w:r>
          </w:p>
        </w:tc>
        <w:tc>
          <w:tcPr>
            <w:tcW w:w="135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17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57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8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77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03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5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17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cs="Arial"/>
                <w:color w:val="000000"/>
                <w:sz w:val="18"/>
                <w:szCs w:val="18"/>
              </w:rPr>
              <w:t>1</w:t>
            </w:r>
            <w:r>
              <w:rPr>
                <w:rFonts w:hint="default" w:cs="Arial"/>
                <w:color w:val="000000"/>
                <w:sz w:val="18"/>
                <w:szCs w:val="18"/>
                <w:lang w:val="pt-BR"/>
              </w:rPr>
              <w:t>3</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777"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103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14.000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168.000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672.000</w:t>
            </w:r>
          </w:p>
        </w:tc>
        <w:tc>
          <w:tcPr>
            <w:tcW w:w="135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67.200,00</w:t>
            </w: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14</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777"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103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96.000</w:t>
            </w:r>
          </w:p>
        </w:tc>
        <w:tc>
          <w:tcPr>
            <w:tcW w:w="135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5.760,00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15</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777"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103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96.000</w:t>
            </w:r>
          </w:p>
        </w:tc>
        <w:tc>
          <w:tcPr>
            <w:tcW w:w="135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46.080,00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16</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777"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103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w:t>
            </w:r>
          </w:p>
        </w:tc>
        <w:tc>
          <w:tcPr>
            <w:tcW w:w="135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3.936,00</w:t>
            </w:r>
          </w:p>
        </w:tc>
      </w:tr>
      <w:tr>
        <w:tblPrEx>
          <w:tblCellMar>
            <w:top w:w="0" w:type="dxa"/>
            <w:left w:w="70" w:type="dxa"/>
            <w:bottom w:w="0" w:type="dxa"/>
            <w:right w:w="70" w:type="dxa"/>
          </w:tblCellMar>
        </w:tblPrEx>
        <w:trPr>
          <w:trHeight w:val="255" w:hRule="atLeast"/>
          <w:jc w:val="center"/>
        </w:trPr>
        <w:tc>
          <w:tcPr>
            <w:tcW w:w="6940"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IV</w:t>
            </w:r>
          </w:p>
        </w:tc>
        <w:tc>
          <w:tcPr>
            <w:tcW w:w="3868"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122.976,00</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0654" w:type="dxa"/>
        <w:jc w:val="center"/>
        <w:tblLayout w:type="autofit"/>
        <w:tblCellMar>
          <w:top w:w="0" w:type="dxa"/>
          <w:left w:w="70" w:type="dxa"/>
          <w:bottom w:w="0" w:type="dxa"/>
          <w:right w:w="70" w:type="dxa"/>
        </w:tblCellMar>
      </w:tblPr>
      <w:tblGrid>
        <w:gridCol w:w="608"/>
        <w:gridCol w:w="942"/>
        <w:gridCol w:w="1448"/>
        <w:gridCol w:w="1015"/>
        <w:gridCol w:w="1402"/>
        <w:gridCol w:w="1396"/>
        <w:gridCol w:w="1386"/>
        <w:gridCol w:w="1207"/>
        <w:gridCol w:w="1250"/>
      </w:tblGrid>
      <w:tr>
        <w:tblPrEx>
          <w:tblCellMar>
            <w:top w:w="0" w:type="dxa"/>
            <w:left w:w="70" w:type="dxa"/>
            <w:bottom w:w="0" w:type="dxa"/>
            <w:right w:w="70" w:type="dxa"/>
          </w:tblCellMar>
        </w:tblPrEx>
        <w:trPr>
          <w:trHeight w:val="255" w:hRule="atLeast"/>
          <w:jc w:val="center"/>
        </w:trPr>
        <w:tc>
          <w:tcPr>
            <w:tcW w:w="10654"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V - INSTITUTO FEDERAL DA PARAÍBA -</w:t>
            </w:r>
            <w:r>
              <w:rPr>
                <w:rFonts w:cs="Arial"/>
                <w:b/>
                <w:sz w:val="18"/>
                <w:szCs w:val="18"/>
              </w:rPr>
              <w:t xml:space="preserve"> CAMPUS ITABAIANA (UASG: 155894)</w:t>
            </w:r>
          </w:p>
        </w:tc>
      </w:tr>
      <w:tr>
        <w:tblPrEx>
          <w:tblCellMar>
            <w:top w:w="0" w:type="dxa"/>
            <w:left w:w="70" w:type="dxa"/>
            <w:bottom w:w="0" w:type="dxa"/>
            <w:right w:w="70" w:type="dxa"/>
          </w:tblCellMar>
        </w:tblPrEx>
        <w:trPr>
          <w:trHeight w:val="765" w:hRule="atLeast"/>
          <w:jc w:val="center"/>
        </w:trPr>
        <w:tc>
          <w:tcPr>
            <w:tcW w:w="608"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94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448"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1015"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40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396"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(12 MESES)</w:t>
            </w:r>
          </w:p>
        </w:tc>
        <w:tc>
          <w:tcPr>
            <w:tcW w:w="1386"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(48 MESES)</w:t>
            </w:r>
          </w:p>
        </w:tc>
        <w:tc>
          <w:tcPr>
            <w:tcW w:w="120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25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608"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48"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015"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0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96"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86"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0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5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473" w:hRule="atLeast"/>
          <w:jc w:val="center"/>
        </w:trPr>
        <w:tc>
          <w:tcPr>
            <w:tcW w:w="608"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cs="Arial"/>
                <w:color w:val="000000"/>
                <w:sz w:val="18"/>
                <w:szCs w:val="18"/>
              </w:rPr>
              <w:t>1</w:t>
            </w:r>
            <w:r>
              <w:rPr>
                <w:rFonts w:hint="default" w:cs="Arial"/>
                <w:color w:val="000000"/>
                <w:sz w:val="18"/>
                <w:szCs w:val="18"/>
                <w:lang w:val="pt-BR"/>
              </w:rPr>
              <w:t>7</w:t>
            </w:r>
          </w:p>
        </w:tc>
        <w:tc>
          <w:tcPr>
            <w:tcW w:w="94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44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101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0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7.000</w:t>
            </w:r>
          </w:p>
        </w:tc>
        <w:tc>
          <w:tcPr>
            <w:tcW w:w="139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84.000</w:t>
            </w:r>
          </w:p>
        </w:tc>
        <w:tc>
          <w:tcPr>
            <w:tcW w:w="138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336.000</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25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33.600,00</w:t>
            </w:r>
          </w:p>
        </w:tc>
      </w:tr>
      <w:tr>
        <w:tblPrEx>
          <w:tblCellMar>
            <w:top w:w="0" w:type="dxa"/>
            <w:left w:w="70" w:type="dxa"/>
            <w:bottom w:w="0" w:type="dxa"/>
            <w:right w:w="70" w:type="dxa"/>
          </w:tblCellMar>
        </w:tblPrEx>
        <w:trPr>
          <w:trHeight w:val="1020" w:hRule="atLeast"/>
          <w:jc w:val="center"/>
        </w:trPr>
        <w:tc>
          <w:tcPr>
            <w:tcW w:w="608"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18</w:t>
            </w:r>
          </w:p>
        </w:tc>
        <w:tc>
          <w:tcPr>
            <w:tcW w:w="94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44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101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0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7.000</w:t>
            </w:r>
          </w:p>
        </w:tc>
        <w:tc>
          <w:tcPr>
            <w:tcW w:w="139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84.000</w:t>
            </w:r>
          </w:p>
        </w:tc>
        <w:tc>
          <w:tcPr>
            <w:tcW w:w="138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336.000</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25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20.160,00</w:t>
            </w:r>
          </w:p>
        </w:tc>
      </w:tr>
      <w:tr>
        <w:tblPrEx>
          <w:tblCellMar>
            <w:top w:w="0" w:type="dxa"/>
            <w:left w:w="70" w:type="dxa"/>
            <w:bottom w:w="0" w:type="dxa"/>
            <w:right w:w="70" w:type="dxa"/>
          </w:tblCellMar>
        </w:tblPrEx>
        <w:trPr>
          <w:trHeight w:val="765" w:hRule="atLeast"/>
          <w:jc w:val="center"/>
        </w:trPr>
        <w:tc>
          <w:tcPr>
            <w:tcW w:w="608"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19</w:t>
            </w:r>
          </w:p>
        </w:tc>
        <w:tc>
          <w:tcPr>
            <w:tcW w:w="94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44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101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0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w:t>
            </w:r>
          </w:p>
        </w:tc>
        <w:tc>
          <w:tcPr>
            <w:tcW w:w="139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w:t>
            </w:r>
          </w:p>
        </w:tc>
        <w:tc>
          <w:tcPr>
            <w:tcW w:w="138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25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4.608,00</w:t>
            </w:r>
          </w:p>
        </w:tc>
      </w:tr>
      <w:tr>
        <w:tblPrEx>
          <w:tblCellMar>
            <w:top w:w="0" w:type="dxa"/>
            <w:left w:w="70" w:type="dxa"/>
            <w:bottom w:w="0" w:type="dxa"/>
            <w:right w:w="70" w:type="dxa"/>
          </w:tblCellMar>
        </w:tblPrEx>
        <w:trPr>
          <w:trHeight w:val="765" w:hRule="atLeast"/>
          <w:jc w:val="center"/>
        </w:trPr>
        <w:tc>
          <w:tcPr>
            <w:tcW w:w="608"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20</w:t>
            </w:r>
          </w:p>
        </w:tc>
        <w:tc>
          <w:tcPr>
            <w:tcW w:w="94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44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101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40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400</w:t>
            </w:r>
          </w:p>
        </w:tc>
        <w:tc>
          <w:tcPr>
            <w:tcW w:w="139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4.800</w:t>
            </w:r>
          </w:p>
        </w:tc>
        <w:tc>
          <w:tcPr>
            <w:tcW w:w="138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19.200</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25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7.872,00</w:t>
            </w:r>
          </w:p>
        </w:tc>
      </w:tr>
      <w:tr>
        <w:tblPrEx>
          <w:tblCellMar>
            <w:top w:w="0" w:type="dxa"/>
            <w:left w:w="70" w:type="dxa"/>
            <w:bottom w:w="0" w:type="dxa"/>
            <w:right w:w="70" w:type="dxa"/>
          </w:tblCellMar>
        </w:tblPrEx>
        <w:trPr>
          <w:trHeight w:val="255" w:hRule="atLeast"/>
          <w:jc w:val="center"/>
        </w:trPr>
        <w:tc>
          <w:tcPr>
            <w:tcW w:w="6811"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V</w:t>
            </w:r>
          </w:p>
        </w:tc>
        <w:tc>
          <w:tcPr>
            <w:tcW w:w="3843"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66.240,00</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0966" w:type="dxa"/>
        <w:jc w:val="center"/>
        <w:tblLayout w:type="fixed"/>
        <w:tblCellMar>
          <w:top w:w="0" w:type="dxa"/>
          <w:left w:w="70" w:type="dxa"/>
          <w:bottom w:w="0" w:type="dxa"/>
          <w:right w:w="70" w:type="dxa"/>
        </w:tblCellMar>
      </w:tblPr>
      <w:tblGrid>
        <w:gridCol w:w="652"/>
        <w:gridCol w:w="904"/>
        <w:gridCol w:w="1701"/>
        <w:gridCol w:w="992"/>
        <w:gridCol w:w="1379"/>
        <w:gridCol w:w="1418"/>
        <w:gridCol w:w="1417"/>
        <w:gridCol w:w="1276"/>
        <w:gridCol w:w="1227"/>
      </w:tblGrid>
      <w:tr>
        <w:tblPrEx>
          <w:tblCellMar>
            <w:top w:w="0" w:type="dxa"/>
            <w:left w:w="70" w:type="dxa"/>
            <w:bottom w:w="0" w:type="dxa"/>
            <w:right w:w="70" w:type="dxa"/>
          </w:tblCellMar>
        </w:tblPrEx>
        <w:trPr>
          <w:trHeight w:val="255" w:hRule="atLeast"/>
          <w:jc w:val="center"/>
        </w:trPr>
        <w:tc>
          <w:tcPr>
            <w:tcW w:w="10966"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VI - INSTITUTO FEDERAL DA PARAÍBA -</w:t>
            </w:r>
            <w:r>
              <w:rPr>
                <w:rFonts w:cs="Arial"/>
                <w:b/>
                <w:sz w:val="18"/>
                <w:szCs w:val="18"/>
              </w:rPr>
              <w:t xml:space="preserve"> CAMPUS ITAPORANGA (UASG: 155890)</w:t>
            </w:r>
          </w:p>
        </w:tc>
      </w:tr>
      <w:tr>
        <w:tblPrEx>
          <w:tblCellMar>
            <w:top w:w="0" w:type="dxa"/>
            <w:left w:w="70" w:type="dxa"/>
            <w:bottom w:w="0" w:type="dxa"/>
            <w:right w:w="70" w:type="dxa"/>
          </w:tblCellMar>
        </w:tblPrEx>
        <w:trPr>
          <w:trHeight w:val="765" w:hRule="atLeast"/>
          <w:jc w:val="center"/>
        </w:trPr>
        <w:tc>
          <w:tcPr>
            <w:tcW w:w="65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904"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70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9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79"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418"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w:t>
            </w:r>
          </w:p>
          <w:p>
            <w:pPr>
              <w:jc w:val="center"/>
              <w:rPr>
                <w:rFonts w:cs="Arial"/>
                <w:b/>
                <w:bCs/>
                <w:color w:val="000000"/>
                <w:sz w:val="18"/>
                <w:szCs w:val="18"/>
              </w:rPr>
            </w:pPr>
            <w:r>
              <w:rPr>
                <w:rFonts w:cs="Arial"/>
                <w:b/>
                <w:bCs/>
                <w:color w:val="000000"/>
                <w:sz w:val="18"/>
                <w:szCs w:val="18"/>
              </w:rPr>
              <w:t xml:space="preserve"> (12 MESES)</w:t>
            </w:r>
          </w:p>
        </w:tc>
        <w:tc>
          <w:tcPr>
            <w:tcW w:w="141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(48 MESES)</w:t>
            </w:r>
          </w:p>
        </w:tc>
        <w:tc>
          <w:tcPr>
            <w:tcW w:w="1276"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22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65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04"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79"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18"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76"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2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652"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hint="default" w:cs="Arial"/>
                <w:color w:val="000000"/>
                <w:sz w:val="18"/>
                <w:szCs w:val="18"/>
                <w:lang w:val="pt-BR"/>
              </w:rPr>
              <w:t>2</w:t>
            </w:r>
            <w:r>
              <w:rPr>
                <w:rFonts w:cs="Arial"/>
                <w:color w:val="000000"/>
                <w:sz w:val="18"/>
                <w:szCs w:val="18"/>
              </w:rPr>
              <w:t>1</w:t>
            </w:r>
          </w:p>
        </w:tc>
        <w:tc>
          <w:tcPr>
            <w:tcW w:w="9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701"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7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18.000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216.000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864.000</w:t>
            </w:r>
          </w:p>
        </w:tc>
        <w:tc>
          <w:tcPr>
            <w:tcW w:w="127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22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86.400,00</w:t>
            </w:r>
          </w:p>
        </w:tc>
      </w:tr>
      <w:tr>
        <w:tblPrEx>
          <w:tblCellMar>
            <w:top w:w="0" w:type="dxa"/>
            <w:left w:w="70" w:type="dxa"/>
            <w:bottom w:w="0" w:type="dxa"/>
            <w:right w:w="70" w:type="dxa"/>
          </w:tblCellMar>
        </w:tblPrEx>
        <w:trPr>
          <w:trHeight w:val="1020" w:hRule="atLeast"/>
          <w:jc w:val="center"/>
        </w:trPr>
        <w:tc>
          <w:tcPr>
            <w:tcW w:w="652"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hint="default" w:cs="Arial"/>
                <w:color w:val="000000"/>
                <w:sz w:val="18"/>
                <w:szCs w:val="18"/>
                <w:lang w:val="pt-BR"/>
              </w:rPr>
              <w:t>2</w:t>
            </w:r>
            <w:r>
              <w:rPr>
                <w:rFonts w:cs="Arial"/>
                <w:color w:val="000000"/>
                <w:sz w:val="18"/>
                <w:szCs w:val="18"/>
              </w:rPr>
              <w:t>2</w:t>
            </w:r>
          </w:p>
        </w:tc>
        <w:tc>
          <w:tcPr>
            <w:tcW w:w="9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701"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7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7.000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84.000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336.000</w:t>
            </w:r>
          </w:p>
        </w:tc>
        <w:tc>
          <w:tcPr>
            <w:tcW w:w="127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22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20.160,00</w:t>
            </w:r>
          </w:p>
        </w:tc>
      </w:tr>
      <w:tr>
        <w:tblPrEx>
          <w:tblCellMar>
            <w:top w:w="0" w:type="dxa"/>
            <w:left w:w="70" w:type="dxa"/>
            <w:bottom w:w="0" w:type="dxa"/>
            <w:right w:w="70" w:type="dxa"/>
          </w:tblCellMar>
        </w:tblPrEx>
        <w:trPr>
          <w:trHeight w:val="765" w:hRule="atLeast"/>
          <w:jc w:val="center"/>
        </w:trPr>
        <w:tc>
          <w:tcPr>
            <w:tcW w:w="652"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hint="default" w:cs="Arial"/>
                <w:color w:val="000000"/>
                <w:sz w:val="18"/>
                <w:szCs w:val="18"/>
                <w:lang w:val="pt-BR"/>
              </w:rPr>
              <w:t>2</w:t>
            </w:r>
            <w:r>
              <w:rPr>
                <w:rFonts w:cs="Arial"/>
                <w:color w:val="000000"/>
                <w:sz w:val="18"/>
                <w:szCs w:val="18"/>
              </w:rPr>
              <w:t>3</w:t>
            </w:r>
          </w:p>
        </w:tc>
        <w:tc>
          <w:tcPr>
            <w:tcW w:w="9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701"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7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1.000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12.000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48.000</w:t>
            </w:r>
          </w:p>
        </w:tc>
        <w:tc>
          <w:tcPr>
            <w:tcW w:w="127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22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23.040,00</w:t>
            </w:r>
          </w:p>
        </w:tc>
      </w:tr>
      <w:tr>
        <w:tblPrEx>
          <w:tblCellMar>
            <w:top w:w="0" w:type="dxa"/>
            <w:left w:w="70" w:type="dxa"/>
            <w:bottom w:w="0" w:type="dxa"/>
            <w:right w:w="70" w:type="dxa"/>
          </w:tblCellMar>
        </w:tblPrEx>
        <w:trPr>
          <w:trHeight w:val="765" w:hRule="atLeast"/>
          <w:jc w:val="center"/>
        </w:trPr>
        <w:tc>
          <w:tcPr>
            <w:tcW w:w="652" w:type="dxa"/>
            <w:tcBorders>
              <w:top w:val="nil"/>
              <w:left w:val="single" w:color="auto" w:sz="4" w:space="0"/>
              <w:bottom w:val="single" w:color="auto" w:sz="4" w:space="0"/>
              <w:right w:val="single" w:color="auto" w:sz="4" w:space="0"/>
            </w:tcBorders>
            <w:shd w:val="clear" w:color="F2F2F2" w:fill="FFFFFF"/>
            <w:vAlign w:val="center"/>
          </w:tcPr>
          <w:p>
            <w:pPr>
              <w:jc w:val="center"/>
              <w:rPr>
                <w:rFonts w:cs="Arial"/>
                <w:color w:val="000000"/>
                <w:sz w:val="18"/>
                <w:szCs w:val="18"/>
              </w:rPr>
            </w:pPr>
            <w:r>
              <w:rPr>
                <w:rFonts w:hint="default" w:cs="Arial"/>
                <w:color w:val="000000"/>
                <w:sz w:val="18"/>
                <w:szCs w:val="18"/>
                <w:lang w:val="pt-BR"/>
              </w:rPr>
              <w:t>2</w:t>
            </w:r>
            <w:r>
              <w:rPr>
                <w:rFonts w:cs="Arial"/>
                <w:color w:val="000000"/>
                <w:sz w:val="18"/>
                <w:szCs w:val="18"/>
              </w:rPr>
              <w:t>4</w:t>
            </w:r>
          </w:p>
        </w:tc>
        <w:tc>
          <w:tcPr>
            <w:tcW w:w="90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701"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7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w:t>
            </w:r>
          </w:p>
        </w:tc>
        <w:tc>
          <w:tcPr>
            <w:tcW w:w="141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w:t>
            </w:r>
          </w:p>
        </w:tc>
        <w:tc>
          <w:tcPr>
            <w:tcW w:w="1276"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22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3.936,00</w:t>
            </w:r>
          </w:p>
        </w:tc>
      </w:tr>
      <w:tr>
        <w:tblPrEx>
          <w:tblCellMar>
            <w:top w:w="0" w:type="dxa"/>
            <w:left w:w="70" w:type="dxa"/>
            <w:bottom w:w="0" w:type="dxa"/>
            <w:right w:w="70" w:type="dxa"/>
          </w:tblCellMar>
        </w:tblPrEx>
        <w:trPr>
          <w:trHeight w:val="255" w:hRule="atLeast"/>
          <w:jc w:val="center"/>
        </w:trPr>
        <w:tc>
          <w:tcPr>
            <w:tcW w:w="7046"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VI</w:t>
            </w:r>
          </w:p>
        </w:tc>
        <w:tc>
          <w:tcPr>
            <w:tcW w:w="3920"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133.536,00</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0975" w:type="dxa"/>
        <w:jc w:val="center"/>
        <w:tblLayout w:type="autofit"/>
        <w:tblCellMar>
          <w:top w:w="0" w:type="dxa"/>
          <w:left w:w="70" w:type="dxa"/>
          <w:bottom w:w="0" w:type="dxa"/>
          <w:right w:w="70" w:type="dxa"/>
        </w:tblCellMar>
      </w:tblPr>
      <w:tblGrid>
        <w:gridCol w:w="570"/>
        <w:gridCol w:w="949"/>
        <w:gridCol w:w="1614"/>
        <w:gridCol w:w="992"/>
        <w:gridCol w:w="1354"/>
        <w:gridCol w:w="1418"/>
        <w:gridCol w:w="1495"/>
        <w:gridCol w:w="1262"/>
        <w:gridCol w:w="1321"/>
      </w:tblGrid>
      <w:tr>
        <w:tblPrEx>
          <w:tblCellMar>
            <w:top w:w="0" w:type="dxa"/>
            <w:left w:w="70" w:type="dxa"/>
            <w:bottom w:w="0" w:type="dxa"/>
            <w:right w:w="70" w:type="dxa"/>
          </w:tblCellMar>
        </w:tblPrEx>
        <w:trPr>
          <w:trHeight w:val="255" w:hRule="atLeast"/>
          <w:jc w:val="center"/>
        </w:trPr>
        <w:tc>
          <w:tcPr>
            <w:tcW w:w="10975"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VII - INSTITUTO FEDERAL DA PARAÍBA -</w:t>
            </w:r>
            <w:r>
              <w:rPr>
                <w:rFonts w:cs="Arial"/>
                <w:b/>
                <w:sz w:val="18"/>
                <w:szCs w:val="18"/>
              </w:rPr>
              <w:t xml:space="preserve"> CAMPUS MONTEIRO  (UASG: 158472)</w:t>
            </w:r>
          </w:p>
        </w:tc>
      </w:tr>
      <w:tr>
        <w:tblPrEx>
          <w:tblCellMar>
            <w:top w:w="0" w:type="dxa"/>
            <w:left w:w="70" w:type="dxa"/>
            <w:bottom w:w="0" w:type="dxa"/>
            <w:right w:w="70" w:type="dxa"/>
          </w:tblCellMar>
        </w:tblPrEx>
        <w:trPr>
          <w:trHeight w:val="765" w:hRule="atLeast"/>
          <w:jc w:val="center"/>
        </w:trPr>
        <w:tc>
          <w:tcPr>
            <w:tcW w:w="57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949"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728"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9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54"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418"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(12 MESES)</w:t>
            </w:r>
          </w:p>
        </w:tc>
        <w:tc>
          <w:tcPr>
            <w:tcW w:w="1495"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(48 MESES)</w:t>
            </w:r>
          </w:p>
        </w:tc>
        <w:tc>
          <w:tcPr>
            <w:tcW w:w="126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20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57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49"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728"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54"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18"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95"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6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0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25</w:t>
            </w:r>
          </w:p>
        </w:tc>
        <w:tc>
          <w:tcPr>
            <w:tcW w:w="94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72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5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37.000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444.000</w:t>
            </w:r>
          </w:p>
        </w:tc>
        <w:tc>
          <w:tcPr>
            <w:tcW w:w="149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1.776.000</w:t>
            </w:r>
          </w:p>
        </w:tc>
        <w:tc>
          <w:tcPr>
            <w:tcW w:w="126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177.600,00</w:t>
            </w: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26</w:t>
            </w:r>
          </w:p>
        </w:tc>
        <w:tc>
          <w:tcPr>
            <w:tcW w:w="94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72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5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9.250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111.000</w:t>
            </w:r>
          </w:p>
        </w:tc>
        <w:tc>
          <w:tcPr>
            <w:tcW w:w="149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444.000</w:t>
            </w:r>
          </w:p>
        </w:tc>
        <w:tc>
          <w:tcPr>
            <w:tcW w:w="126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26.640,00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27</w:t>
            </w:r>
          </w:p>
        </w:tc>
        <w:tc>
          <w:tcPr>
            <w:tcW w:w="94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72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5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1.000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12.000</w:t>
            </w:r>
          </w:p>
        </w:tc>
        <w:tc>
          <w:tcPr>
            <w:tcW w:w="149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48.000</w:t>
            </w:r>
          </w:p>
        </w:tc>
        <w:tc>
          <w:tcPr>
            <w:tcW w:w="126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23.040,00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28</w:t>
            </w:r>
          </w:p>
        </w:tc>
        <w:tc>
          <w:tcPr>
            <w:tcW w:w="94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728"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9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54"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250</w:t>
            </w:r>
          </w:p>
        </w:tc>
        <w:tc>
          <w:tcPr>
            <w:tcW w:w="1418"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3.000</w:t>
            </w:r>
          </w:p>
        </w:tc>
        <w:tc>
          <w:tcPr>
            <w:tcW w:w="1495"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12.000</w:t>
            </w:r>
          </w:p>
        </w:tc>
        <w:tc>
          <w:tcPr>
            <w:tcW w:w="1262"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20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4.920,00</w:t>
            </w:r>
          </w:p>
        </w:tc>
      </w:tr>
      <w:tr>
        <w:tblPrEx>
          <w:tblCellMar>
            <w:top w:w="0" w:type="dxa"/>
            <w:left w:w="70" w:type="dxa"/>
            <w:bottom w:w="0" w:type="dxa"/>
            <w:right w:w="70" w:type="dxa"/>
          </w:tblCellMar>
        </w:tblPrEx>
        <w:trPr>
          <w:trHeight w:val="255" w:hRule="atLeast"/>
          <w:jc w:val="center"/>
        </w:trPr>
        <w:tc>
          <w:tcPr>
            <w:tcW w:w="7011"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VII</w:t>
            </w:r>
          </w:p>
        </w:tc>
        <w:tc>
          <w:tcPr>
            <w:tcW w:w="3964"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232.200,00</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0949" w:type="dxa"/>
        <w:jc w:val="center"/>
        <w:tblLayout w:type="autofit"/>
        <w:tblCellMar>
          <w:top w:w="0" w:type="dxa"/>
          <w:left w:w="70" w:type="dxa"/>
          <w:bottom w:w="0" w:type="dxa"/>
          <w:right w:w="70" w:type="dxa"/>
        </w:tblCellMar>
      </w:tblPr>
      <w:tblGrid>
        <w:gridCol w:w="570"/>
        <w:gridCol w:w="881"/>
        <w:gridCol w:w="1762"/>
        <w:gridCol w:w="993"/>
        <w:gridCol w:w="1340"/>
        <w:gridCol w:w="1489"/>
        <w:gridCol w:w="1423"/>
        <w:gridCol w:w="1220"/>
        <w:gridCol w:w="1271"/>
      </w:tblGrid>
      <w:tr>
        <w:tblPrEx>
          <w:tblCellMar>
            <w:top w:w="0" w:type="dxa"/>
            <w:left w:w="70" w:type="dxa"/>
            <w:bottom w:w="0" w:type="dxa"/>
            <w:right w:w="70" w:type="dxa"/>
          </w:tblCellMar>
        </w:tblPrEx>
        <w:trPr>
          <w:trHeight w:val="255" w:hRule="atLeast"/>
          <w:jc w:val="center"/>
        </w:trPr>
        <w:tc>
          <w:tcPr>
            <w:tcW w:w="10949"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VIII - INSTITUTO FEDERAL DA PARAÍBA -</w:t>
            </w:r>
            <w:r>
              <w:rPr>
                <w:rFonts w:cs="Arial"/>
                <w:b/>
                <w:sz w:val="18"/>
                <w:szCs w:val="18"/>
              </w:rPr>
              <w:t xml:space="preserve"> CAMPUS PICUÍ  (UASG: 158473)</w:t>
            </w:r>
          </w:p>
        </w:tc>
      </w:tr>
      <w:tr>
        <w:tblPrEx>
          <w:tblCellMar>
            <w:top w:w="0" w:type="dxa"/>
            <w:left w:w="70" w:type="dxa"/>
            <w:bottom w:w="0" w:type="dxa"/>
            <w:right w:w="70" w:type="dxa"/>
          </w:tblCellMar>
        </w:tblPrEx>
        <w:trPr>
          <w:trHeight w:val="765" w:hRule="atLeast"/>
          <w:jc w:val="center"/>
        </w:trPr>
        <w:tc>
          <w:tcPr>
            <w:tcW w:w="57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76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93"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(MÊS)</w:t>
            </w:r>
          </w:p>
        </w:tc>
        <w:tc>
          <w:tcPr>
            <w:tcW w:w="1489"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(12 MESES)</w:t>
            </w:r>
          </w:p>
        </w:tc>
        <w:tc>
          <w:tcPr>
            <w:tcW w:w="1423"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(48 MESES)</w:t>
            </w:r>
          </w:p>
        </w:tc>
        <w:tc>
          <w:tcPr>
            <w:tcW w:w="122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27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57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8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76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93"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89"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423"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2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7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29</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762"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30.000</w:t>
            </w:r>
          </w:p>
        </w:tc>
        <w:tc>
          <w:tcPr>
            <w:tcW w:w="148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360.000</w:t>
            </w:r>
          </w:p>
        </w:tc>
        <w:tc>
          <w:tcPr>
            <w:tcW w:w="142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1.440.000</w:t>
            </w:r>
          </w:p>
        </w:tc>
        <w:tc>
          <w:tcPr>
            <w:tcW w:w="122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2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R$144.000,00</w:t>
            </w:r>
          </w:p>
        </w:tc>
      </w:tr>
      <w:tr>
        <w:tblPrEx>
          <w:tblCellMar>
            <w:top w:w="0" w:type="dxa"/>
            <w:left w:w="70" w:type="dxa"/>
            <w:bottom w:w="0" w:type="dxa"/>
            <w:right w:w="70" w:type="dxa"/>
          </w:tblCellMar>
        </w:tblPrEx>
        <w:trPr>
          <w:trHeight w:val="1020"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30</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762"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20.000</w:t>
            </w:r>
          </w:p>
        </w:tc>
        <w:tc>
          <w:tcPr>
            <w:tcW w:w="148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240.000</w:t>
            </w:r>
          </w:p>
        </w:tc>
        <w:tc>
          <w:tcPr>
            <w:tcW w:w="142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960.000</w:t>
            </w:r>
          </w:p>
        </w:tc>
        <w:tc>
          <w:tcPr>
            <w:tcW w:w="122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2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57.600,00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cs="Arial"/>
                <w:color w:val="000000"/>
                <w:sz w:val="18"/>
                <w:szCs w:val="18"/>
              </w:rPr>
              <w:t>3</w:t>
            </w:r>
            <w:r>
              <w:rPr>
                <w:rFonts w:hint="default" w:cs="Arial"/>
                <w:color w:val="000000"/>
                <w:sz w:val="18"/>
                <w:szCs w:val="18"/>
                <w:lang w:val="pt-BR"/>
              </w:rPr>
              <w:t>1</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762"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1.500</w:t>
            </w:r>
          </w:p>
        </w:tc>
        <w:tc>
          <w:tcPr>
            <w:tcW w:w="148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18.000</w:t>
            </w:r>
          </w:p>
        </w:tc>
        <w:tc>
          <w:tcPr>
            <w:tcW w:w="142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72.000</w:t>
            </w:r>
          </w:p>
        </w:tc>
        <w:tc>
          <w:tcPr>
            <w:tcW w:w="122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2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34.560,00</w:t>
            </w:r>
          </w:p>
        </w:tc>
      </w:tr>
      <w:tr>
        <w:tblPrEx>
          <w:tblCellMar>
            <w:top w:w="0" w:type="dxa"/>
            <w:left w:w="70" w:type="dxa"/>
            <w:bottom w:w="0" w:type="dxa"/>
            <w:right w:w="70" w:type="dxa"/>
          </w:tblCellMar>
        </w:tblPrEx>
        <w:trPr>
          <w:trHeight w:val="765" w:hRule="atLeast"/>
          <w:jc w:val="center"/>
        </w:trPr>
        <w:tc>
          <w:tcPr>
            <w:tcW w:w="570"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32</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762"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1.000</w:t>
            </w:r>
          </w:p>
        </w:tc>
        <w:tc>
          <w:tcPr>
            <w:tcW w:w="1489"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12.000</w:t>
            </w:r>
          </w:p>
        </w:tc>
        <w:tc>
          <w:tcPr>
            <w:tcW w:w="142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48.000</w:t>
            </w:r>
          </w:p>
        </w:tc>
        <w:tc>
          <w:tcPr>
            <w:tcW w:w="122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2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19.680,00</w:t>
            </w:r>
          </w:p>
        </w:tc>
      </w:tr>
      <w:tr>
        <w:tblPrEx>
          <w:tblCellMar>
            <w:top w:w="0" w:type="dxa"/>
            <w:left w:w="70" w:type="dxa"/>
            <w:bottom w:w="0" w:type="dxa"/>
            <w:right w:w="70" w:type="dxa"/>
          </w:tblCellMar>
        </w:tblPrEx>
        <w:trPr>
          <w:trHeight w:val="255" w:hRule="atLeast"/>
          <w:jc w:val="center"/>
        </w:trPr>
        <w:tc>
          <w:tcPr>
            <w:tcW w:w="7035"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VIII</w:t>
            </w:r>
          </w:p>
        </w:tc>
        <w:tc>
          <w:tcPr>
            <w:tcW w:w="3914"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255.840,00</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0804" w:type="dxa"/>
        <w:jc w:val="center"/>
        <w:tblLayout w:type="autofit"/>
        <w:tblCellMar>
          <w:top w:w="0" w:type="dxa"/>
          <w:left w:w="70" w:type="dxa"/>
          <w:bottom w:w="0" w:type="dxa"/>
          <w:right w:w="70" w:type="dxa"/>
        </w:tblCellMar>
      </w:tblPr>
      <w:tblGrid>
        <w:gridCol w:w="679"/>
        <w:gridCol w:w="881"/>
        <w:gridCol w:w="1824"/>
        <w:gridCol w:w="961"/>
        <w:gridCol w:w="1397"/>
        <w:gridCol w:w="1340"/>
        <w:gridCol w:w="1340"/>
        <w:gridCol w:w="1161"/>
        <w:gridCol w:w="1221"/>
      </w:tblGrid>
      <w:tr>
        <w:tblPrEx>
          <w:tblCellMar>
            <w:top w:w="0" w:type="dxa"/>
            <w:left w:w="70" w:type="dxa"/>
            <w:bottom w:w="0" w:type="dxa"/>
            <w:right w:w="70" w:type="dxa"/>
          </w:tblCellMar>
        </w:tblPrEx>
        <w:trPr>
          <w:trHeight w:val="255" w:hRule="atLeast"/>
          <w:jc w:val="center"/>
        </w:trPr>
        <w:tc>
          <w:tcPr>
            <w:tcW w:w="10804"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IX - INSTITUTO FEDERAL DA PARAÍBA -</w:t>
            </w:r>
            <w:r>
              <w:rPr>
                <w:rFonts w:cs="Arial"/>
                <w:b/>
                <w:sz w:val="18"/>
                <w:szCs w:val="18"/>
              </w:rPr>
              <w:t xml:space="preserve"> CAMPUS PRINCESA ISABEL (UASG: 158471)</w:t>
            </w:r>
          </w:p>
        </w:tc>
      </w:tr>
      <w:tr>
        <w:tblPrEx>
          <w:tblCellMar>
            <w:top w:w="0" w:type="dxa"/>
            <w:left w:w="70" w:type="dxa"/>
            <w:bottom w:w="0" w:type="dxa"/>
            <w:right w:w="70" w:type="dxa"/>
          </w:tblCellMar>
        </w:tblPrEx>
        <w:trPr>
          <w:trHeight w:val="765" w:hRule="atLeast"/>
          <w:jc w:val="center"/>
        </w:trPr>
        <w:tc>
          <w:tcPr>
            <w:tcW w:w="679"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874"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6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97"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(MÊS)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(12 MESES)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(48 MESES)</w:t>
            </w:r>
          </w:p>
        </w:tc>
        <w:tc>
          <w:tcPr>
            <w:tcW w:w="116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17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679"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8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874"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97"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17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679"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33</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87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9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14.300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171.600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686.400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68.640,00</w:t>
            </w:r>
          </w:p>
        </w:tc>
      </w:tr>
      <w:tr>
        <w:tblPrEx>
          <w:tblCellMar>
            <w:top w:w="0" w:type="dxa"/>
            <w:left w:w="70" w:type="dxa"/>
            <w:bottom w:w="0" w:type="dxa"/>
            <w:right w:w="70" w:type="dxa"/>
          </w:tblCellMar>
        </w:tblPrEx>
        <w:trPr>
          <w:trHeight w:val="1020" w:hRule="atLeast"/>
          <w:jc w:val="center"/>
        </w:trPr>
        <w:tc>
          <w:tcPr>
            <w:tcW w:w="679"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34</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87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9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11.700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140.400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561.600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33.696,00</w:t>
            </w:r>
          </w:p>
        </w:tc>
      </w:tr>
      <w:tr>
        <w:tblPrEx>
          <w:tblCellMar>
            <w:top w:w="0" w:type="dxa"/>
            <w:left w:w="70" w:type="dxa"/>
            <w:bottom w:w="0" w:type="dxa"/>
            <w:right w:w="70" w:type="dxa"/>
          </w:tblCellMar>
        </w:tblPrEx>
        <w:trPr>
          <w:trHeight w:val="765" w:hRule="atLeast"/>
          <w:jc w:val="center"/>
        </w:trPr>
        <w:tc>
          <w:tcPr>
            <w:tcW w:w="679"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cs="Arial"/>
                <w:color w:val="000000"/>
                <w:sz w:val="18"/>
                <w:szCs w:val="18"/>
              </w:rPr>
              <w:t>3</w:t>
            </w:r>
            <w:r>
              <w:rPr>
                <w:rFonts w:hint="default" w:cs="Arial"/>
                <w:color w:val="000000"/>
                <w:sz w:val="18"/>
                <w:szCs w:val="18"/>
                <w:lang w:val="pt-BR"/>
              </w:rPr>
              <w:t>5</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26611</w:t>
            </w:r>
          </w:p>
        </w:tc>
        <w:tc>
          <w:tcPr>
            <w:tcW w:w="187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9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165</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1.980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7.920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0,48</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3.801,60</w:t>
            </w:r>
          </w:p>
        </w:tc>
      </w:tr>
      <w:tr>
        <w:tblPrEx>
          <w:tblCellMar>
            <w:top w:w="0" w:type="dxa"/>
            <w:left w:w="70" w:type="dxa"/>
            <w:bottom w:w="0" w:type="dxa"/>
            <w:right w:w="70" w:type="dxa"/>
          </w:tblCellMar>
        </w:tblPrEx>
        <w:trPr>
          <w:trHeight w:val="765" w:hRule="atLeast"/>
          <w:jc w:val="center"/>
        </w:trPr>
        <w:tc>
          <w:tcPr>
            <w:tcW w:w="679"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36</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26697</w:t>
            </w:r>
          </w:p>
        </w:tc>
        <w:tc>
          <w:tcPr>
            <w:tcW w:w="1874"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97"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135</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1.620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6.480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0,41</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2.656,80</w:t>
            </w:r>
          </w:p>
        </w:tc>
      </w:tr>
      <w:tr>
        <w:tblPrEx>
          <w:tblCellMar>
            <w:top w:w="0" w:type="dxa"/>
            <w:left w:w="70" w:type="dxa"/>
            <w:bottom w:w="0" w:type="dxa"/>
            <w:right w:w="70" w:type="dxa"/>
          </w:tblCellMar>
        </w:tblPrEx>
        <w:trPr>
          <w:trHeight w:val="255" w:hRule="atLeast"/>
          <w:jc w:val="center"/>
        </w:trPr>
        <w:tc>
          <w:tcPr>
            <w:tcW w:w="7132"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IX</w:t>
            </w:r>
          </w:p>
        </w:tc>
        <w:tc>
          <w:tcPr>
            <w:tcW w:w="3672"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108.794,40</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0824" w:type="dxa"/>
        <w:jc w:val="center"/>
        <w:tblLayout w:type="autofit"/>
        <w:tblCellMar>
          <w:top w:w="0" w:type="dxa"/>
          <w:left w:w="70" w:type="dxa"/>
          <w:bottom w:w="0" w:type="dxa"/>
          <w:right w:w="70" w:type="dxa"/>
        </w:tblCellMar>
      </w:tblPr>
      <w:tblGrid>
        <w:gridCol w:w="668"/>
        <w:gridCol w:w="881"/>
        <w:gridCol w:w="1812"/>
        <w:gridCol w:w="961"/>
        <w:gridCol w:w="1340"/>
        <w:gridCol w:w="1340"/>
        <w:gridCol w:w="1340"/>
        <w:gridCol w:w="1161"/>
        <w:gridCol w:w="1321"/>
      </w:tblGrid>
      <w:tr>
        <w:tblPrEx>
          <w:tblCellMar>
            <w:top w:w="0" w:type="dxa"/>
            <w:left w:w="70" w:type="dxa"/>
            <w:bottom w:w="0" w:type="dxa"/>
            <w:right w:w="70" w:type="dxa"/>
          </w:tblCellMar>
        </w:tblPrEx>
        <w:trPr>
          <w:trHeight w:val="255" w:hRule="atLeast"/>
          <w:jc w:val="center"/>
        </w:trPr>
        <w:tc>
          <w:tcPr>
            <w:tcW w:w="10824"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X - INSTITUTO FEDERAL DA PARAÍBA -</w:t>
            </w:r>
            <w:r>
              <w:rPr>
                <w:rFonts w:cs="Arial"/>
                <w:b/>
                <w:sz w:val="18"/>
                <w:szCs w:val="18"/>
              </w:rPr>
              <w:t xml:space="preserve"> CAMPUS SOUSA  (UASG: 158279)</w:t>
            </w:r>
          </w:p>
        </w:tc>
      </w:tr>
      <w:tr>
        <w:tblPrEx>
          <w:tblCellMar>
            <w:top w:w="0" w:type="dxa"/>
            <w:left w:w="70" w:type="dxa"/>
            <w:bottom w:w="0" w:type="dxa"/>
            <w:right w:w="70" w:type="dxa"/>
          </w:tblCellMar>
        </w:tblPrEx>
        <w:trPr>
          <w:trHeight w:val="765" w:hRule="atLeast"/>
          <w:jc w:val="center"/>
        </w:trPr>
        <w:tc>
          <w:tcPr>
            <w:tcW w:w="668"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88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43"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(MÊS)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(12 MESES)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(48 MESES)</w:t>
            </w:r>
          </w:p>
        </w:tc>
        <w:tc>
          <w:tcPr>
            <w:tcW w:w="116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27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668"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8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88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43"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27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668"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37</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880"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4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49.980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599.760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2.399.040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2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239.904,00</w:t>
            </w:r>
          </w:p>
        </w:tc>
      </w:tr>
      <w:tr>
        <w:tblPrEx>
          <w:tblCellMar>
            <w:top w:w="0" w:type="dxa"/>
            <w:left w:w="70" w:type="dxa"/>
            <w:bottom w:w="0" w:type="dxa"/>
            <w:right w:w="70" w:type="dxa"/>
          </w:tblCellMar>
        </w:tblPrEx>
        <w:trPr>
          <w:trHeight w:val="1020" w:hRule="atLeast"/>
          <w:jc w:val="center"/>
        </w:trPr>
        <w:tc>
          <w:tcPr>
            <w:tcW w:w="668"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38</w:t>
            </w:r>
          </w:p>
        </w:tc>
        <w:tc>
          <w:tcPr>
            <w:tcW w:w="8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880"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4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31.687</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380.244</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1.520.976</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2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91.258,56</w:t>
            </w:r>
          </w:p>
        </w:tc>
      </w:tr>
      <w:tr>
        <w:tblPrEx>
          <w:tblCellMar>
            <w:top w:w="0" w:type="dxa"/>
            <w:left w:w="70" w:type="dxa"/>
            <w:bottom w:w="0" w:type="dxa"/>
            <w:right w:w="70" w:type="dxa"/>
          </w:tblCellMar>
        </w:tblPrEx>
        <w:trPr>
          <w:trHeight w:val="255" w:hRule="atLeast"/>
          <w:jc w:val="center"/>
        </w:trPr>
        <w:tc>
          <w:tcPr>
            <w:tcW w:w="7052"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VALOR TOTAL ESTIMADO - GRUPO X</w:t>
            </w:r>
          </w:p>
        </w:tc>
        <w:tc>
          <w:tcPr>
            <w:tcW w:w="3772"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331.162,56</w:t>
            </w:r>
          </w:p>
        </w:tc>
      </w:tr>
    </w:tbl>
    <w:p>
      <w:pPr>
        <w:pStyle w:val="19"/>
        <w:spacing w:after="160" w:line="259" w:lineRule="auto"/>
        <w:ind w:left="1922"/>
        <w:jc w:val="both"/>
        <w:rPr>
          <w:rFonts w:cs="Arial"/>
          <w:sz w:val="21"/>
          <w:szCs w:val="21"/>
        </w:rPr>
      </w:pPr>
    </w:p>
    <w:p>
      <w:pPr>
        <w:pStyle w:val="19"/>
        <w:spacing w:after="160" w:line="259" w:lineRule="auto"/>
        <w:ind w:left="1922"/>
        <w:jc w:val="both"/>
        <w:rPr>
          <w:rFonts w:cs="Arial"/>
          <w:sz w:val="21"/>
          <w:szCs w:val="21"/>
        </w:rPr>
      </w:pPr>
    </w:p>
    <w:tbl>
      <w:tblPr>
        <w:tblStyle w:val="17"/>
        <w:tblW w:w="10763" w:type="dxa"/>
        <w:jc w:val="center"/>
        <w:tblLayout w:type="autofit"/>
        <w:tblCellMar>
          <w:top w:w="0" w:type="dxa"/>
          <w:left w:w="70" w:type="dxa"/>
          <w:bottom w:w="0" w:type="dxa"/>
          <w:right w:w="70" w:type="dxa"/>
        </w:tblCellMar>
      </w:tblPr>
      <w:tblGrid>
        <w:gridCol w:w="662"/>
        <w:gridCol w:w="893"/>
        <w:gridCol w:w="1825"/>
        <w:gridCol w:w="981"/>
        <w:gridCol w:w="1340"/>
        <w:gridCol w:w="1340"/>
        <w:gridCol w:w="1340"/>
        <w:gridCol w:w="1161"/>
        <w:gridCol w:w="1221"/>
      </w:tblGrid>
      <w:tr>
        <w:tblPrEx>
          <w:tblCellMar>
            <w:top w:w="0" w:type="dxa"/>
            <w:left w:w="70" w:type="dxa"/>
            <w:bottom w:w="0" w:type="dxa"/>
            <w:right w:w="70" w:type="dxa"/>
          </w:tblCellMar>
        </w:tblPrEx>
        <w:trPr>
          <w:trHeight w:val="255" w:hRule="atLeast"/>
          <w:jc w:val="center"/>
        </w:trPr>
        <w:tc>
          <w:tcPr>
            <w:tcW w:w="10763" w:type="dxa"/>
            <w:gridSpan w:val="9"/>
            <w:tcBorders>
              <w:top w:val="single" w:color="auto" w:sz="4" w:space="0"/>
              <w:left w:val="single" w:color="auto" w:sz="4" w:space="0"/>
              <w:bottom w:val="single" w:color="auto" w:sz="4" w:space="0"/>
              <w:right w:val="single" w:color="auto" w:sz="4" w:space="0"/>
            </w:tcBorders>
            <w:shd w:val="clear" w:color="CCCCFF" w:fill="BFBFBF"/>
            <w:noWrap/>
            <w:vAlign w:val="center"/>
          </w:tcPr>
          <w:p>
            <w:pPr>
              <w:jc w:val="center"/>
              <w:rPr>
                <w:rFonts w:cs="Arial"/>
                <w:b/>
                <w:bCs/>
                <w:color w:val="000000"/>
                <w:sz w:val="18"/>
                <w:szCs w:val="18"/>
              </w:rPr>
            </w:pPr>
            <w:r>
              <w:rPr>
                <w:rFonts w:cs="Arial"/>
                <w:b/>
                <w:color w:val="000000"/>
                <w:sz w:val="18"/>
                <w:szCs w:val="18"/>
              </w:rPr>
              <w:t>GRUPO X</w:t>
            </w:r>
            <w:r>
              <w:rPr>
                <w:rFonts w:hint="default" w:cs="Arial"/>
                <w:b/>
                <w:color w:val="000000"/>
                <w:sz w:val="18"/>
                <w:szCs w:val="18"/>
                <w:lang w:val="pt-BR"/>
              </w:rPr>
              <w:t>I</w:t>
            </w:r>
            <w:r>
              <w:rPr>
                <w:rFonts w:cs="Arial"/>
                <w:b/>
                <w:color w:val="000000"/>
                <w:sz w:val="18"/>
                <w:szCs w:val="18"/>
              </w:rPr>
              <w:t xml:space="preserve"> - INSTITUTO FEDERAL DA PARAÍBA -</w:t>
            </w:r>
            <w:r>
              <w:rPr>
                <w:rFonts w:cs="Arial"/>
                <w:b/>
                <w:sz w:val="18"/>
                <w:szCs w:val="18"/>
              </w:rPr>
              <w:t xml:space="preserve"> CAMPUS SANTA RITA (UASG: 155892)</w:t>
            </w:r>
          </w:p>
        </w:tc>
      </w:tr>
      <w:tr>
        <w:tblPrEx>
          <w:tblCellMar>
            <w:top w:w="0" w:type="dxa"/>
            <w:left w:w="70" w:type="dxa"/>
            <w:bottom w:w="0" w:type="dxa"/>
            <w:right w:w="70" w:type="dxa"/>
          </w:tblCellMar>
        </w:tblPrEx>
        <w:trPr>
          <w:trHeight w:val="765" w:hRule="atLeast"/>
          <w:jc w:val="center"/>
        </w:trPr>
        <w:tc>
          <w:tcPr>
            <w:tcW w:w="662"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ITEM</w:t>
            </w:r>
          </w:p>
        </w:tc>
        <w:tc>
          <w:tcPr>
            <w:tcW w:w="893"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CATSER</w:t>
            </w:r>
          </w:p>
        </w:tc>
        <w:tc>
          <w:tcPr>
            <w:tcW w:w="1875"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DESCRIÇÃO DO SERVIÇO</w:t>
            </w:r>
          </w:p>
        </w:tc>
        <w:tc>
          <w:tcPr>
            <w:tcW w:w="98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(MÊS)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(12 MESES)</w:t>
            </w:r>
          </w:p>
        </w:tc>
        <w:tc>
          <w:tcPr>
            <w:tcW w:w="1340"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 xml:space="preserve">QUANTIDADE ESTIMADA </w:t>
            </w:r>
          </w:p>
          <w:p>
            <w:pPr>
              <w:jc w:val="center"/>
              <w:rPr>
                <w:rFonts w:cs="Arial"/>
                <w:b/>
                <w:bCs/>
                <w:color w:val="000000"/>
                <w:sz w:val="18"/>
                <w:szCs w:val="18"/>
              </w:rPr>
            </w:pPr>
            <w:r>
              <w:rPr>
                <w:rFonts w:cs="Arial"/>
                <w:b/>
                <w:bCs/>
                <w:color w:val="000000"/>
                <w:sz w:val="18"/>
                <w:szCs w:val="18"/>
              </w:rPr>
              <w:t>(48 MESES)</w:t>
            </w:r>
          </w:p>
        </w:tc>
        <w:tc>
          <w:tcPr>
            <w:tcW w:w="116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171" w:type="dxa"/>
            <w:vMerge w:val="restart"/>
            <w:tcBorders>
              <w:top w:val="nil"/>
              <w:left w:val="single" w:color="auto" w:sz="4" w:space="0"/>
              <w:bottom w:val="single" w:color="auto" w:sz="4" w:space="0"/>
              <w:right w:val="single" w:color="auto" w:sz="4" w:space="0"/>
            </w:tcBorders>
            <w:shd w:val="clear" w:color="CCCCFF"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662"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893"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875"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340"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16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1171" w:type="dxa"/>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662"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39</w:t>
            </w:r>
          </w:p>
        </w:tc>
        <w:tc>
          <w:tcPr>
            <w:tcW w:w="8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26573</w:t>
            </w:r>
          </w:p>
        </w:tc>
        <w:tc>
          <w:tcPr>
            <w:tcW w:w="1875"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11.000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132.000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528.000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0,10</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52.800,00</w:t>
            </w:r>
          </w:p>
        </w:tc>
      </w:tr>
      <w:tr>
        <w:tblPrEx>
          <w:tblCellMar>
            <w:top w:w="0" w:type="dxa"/>
            <w:left w:w="70" w:type="dxa"/>
            <w:bottom w:w="0" w:type="dxa"/>
            <w:right w:w="70" w:type="dxa"/>
          </w:tblCellMar>
        </w:tblPrEx>
        <w:trPr>
          <w:trHeight w:val="473" w:hRule="atLeast"/>
          <w:jc w:val="center"/>
        </w:trPr>
        <w:tc>
          <w:tcPr>
            <w:tcW w:w="662" w:type="dxa"/>
            <w:tcBorders>
              <w:top w:val="nil"/>
              <w:left w:val="single" w:color="auto" w:sz="4" w:space="0"/>
              <w:bottom w:val="single" w:color="auto" w:sz="4" w:space="0"/>
              <w:right w:val="single" w:color="auto" w:sz="4" w:space="0"/>
            </w:tcBorders>
            <w:shd w:val="clear" w:color="F2F2F2" w:fill="FFFFFF"/>
            <w:vAlign w:val="center"/>
          </w:tcPr>
          <w:p>
            <w:pPr>
              <w:jc w:val="center"/>
              <w:rPr>
                <w:rFonts w:hint="default" w:cs="Arial"/>
                <w:color w:val="000000"/>
                <w:sz w:val="18"/>
                <w:szCs w:val="18"/>
                <w:lang w:val="pt-BR"/>
              </w:rPr>
            </w:pPr>
            <w:r>
              <w:rPr>
                <w:rFonts w:hint="default" w:cs="Arial"/>
                <w:color w:val="000000"/>
                <w:sz w:val="18"/>
                <w:szCs w:val="18"/>
                <w:lang w:val="pt-BR"/>
              </w:rPr>
              <w:t>40</w:t>
            </w:r>
          </w:p>
        </w:tc>
        <w:tc>
          <w:tcPr>
            <w:tcW w:w="893"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26654</w:t>
            </w:r>
          </w:p>
        </w:tc>
        <w:tc>
          <w:tcPr>
            <w:tcW w:w="1875" w:type="dxa"/>
            <w:tcBorders>
              <w:top w:val="nil"/>
              <w:left w:val="nil"/>
              <w:bottom w:val="single" w:color="auto" w:sz="4" w:space="0"/>
              <w:right w:val="single" w:color="auto" w:sz="4" w:space="0"/>
            </w:tcBorders>
            <w:shd w:val="clear" w:color="F2F2F2"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8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48.000</w:t>
            </w:r>
          </w:p>
        </w:tc>
        <w:tc>
          <w:tcPr>
            <w:tcW w:w="1340"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192.000</w:t>
            </w:r>
          </w:p>
        </w:tc>
        <w:tc>
          <w:tcPr>
            <w:tcW w:w="116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0,06</w:t>
            </w:r>
          </w:p>
        </w:tc>
        <w:tc>
          <w:tcPr>
            <w:tcW w:w="1171" w:type="dxa"/>
            <w:tcBorders>
              <w:top w:val="nil"/>
              <w:left w:val="nil"/>
              <w:bottom w:val="single" w:color="auto" w:sz="4" w:space="0"/>
              <w:right w:val="single" w:color="auto" w:sz="4" w:space="0"/>
            </w:tcBorders>
            <w:shd w:val="clear" w:color="F2F2F2" w:fill="FFFFFF"/>
            <w:vAlign w:val="center"/>
          </w:tcPr>
          <w:p>
            <w:pPr>
              <w:jc w:val="center"/>
              <w:rPr>
                <w:rFonts w:cs="Arial"/>
                <w:color w:val="000000"/>
                <w:sz w:val="18"/>
                <w:szCs w:val="18"/>
              </w:rPr>
            </w:pPr>
            <w:r>
              <w:rPr>
                <w:rFonts w:cs="Arial"/>
                <w:color w:val="000000"/>
                <w:sz w:val="18"/>
                <w:szCs w:val="18"/>
              </w:rPr>
              <w:t>R$</w:t>
            </w:r>
            <w:r>
              <w:rPr>
                <w:rFonts w:hint="default" w:cs="Arial"/>
                <w:color w:val="000000"/>
                <w:sz w:val="18"/>
                <w:szCs w:val="18"/>
                <w:lang w:val="pt-BR"/>
              </w:rPr>
              <w:t xml:space="preserve"> </w:t>
            </w:r>
            <w:r>
              <w:rPr>
                <w:rFonts w:cs="Arial"/>
                <w:color w:val="000000"/>
                <w:sz w:val="18"/>
                <w:szCs w:val="18"/>
              </w:rPr>
              <w:t>11.520,00</w:t>
            </w:r>
          </w:p>
        </w:tc>
      </w:tr>
      <w:tr>
        <w:tblPrEx>
          <w:tblCellMar>
            <w:top w:w="0" w:type="dxa"/>
            <w:left w:w="70" w:type="dxa"/>
            <w:bottom w:w="0" w:type="dxa"/>
            <w:right w:w="70" w:type="dxa"/>
          </w:tblCellMar>
        </w:tblPrEx>
        <w:trPr>
          <w:trHeight w:val="255" w:hRule="atLeast"/>
          <w:jc w:val="center"/>
        </w:trPr>
        <w:tc>
          <w:tcPr>
            <w:tcW w:w="7091" w:type="dxa"/>
            <w:gridSpan w:val="6"/>
            <w:tcBorders>
              <w:top w:val="single" w:color="auto" w:sz="4" w:space="0"/>
              <w:left w:val="single" w:color="auto" w:sz="4" w:space="0"/>
              <w:bottom w:val="single" w:color="auto" w:sz="4" w:space="0"/>
              <w:right w:val="single" w:color="auto" w:sz="4" w:space="0"/>
            </w:tcBorders>
            <w:shd w:val="clear" w:color="FFFFFF" w:fill="F2F2F2"/>
            <w:vAlign w:val="center"/>
          </w:tcPr>
          <w:p>
            <w:pPr>
              <w:jc w:val="center"/>
              <w:rPr>
                <w:rFonts w:hint="default" w:cs="Arial"/>
                <w:b/>
                <w:bCs/>
                <w:i/>
                <w:iCs/>
                <w:color w:val="000000"/>
                <w:sz w:val="18"/>
                <w:szCs w:val="18"/>
                <w:lang w:val="pt-BR"/>
              </w:rPr>
            </w:pPr>
            <w:r>
              <w:rPr>
                <w:rFonts w:cs="Arial"/>
                <w:b/>
                <w:bCs/>
                <w:i/>
                <w:iCs/>
                <w:color w:val="000000"/>
                <w:sz w:val="18"/>
                <w:szCs w:val="18"/>
              </w:rPr>
              <w:t>VALOR TOTAL ESTIMADO - GRUPO X</w:t>
            </w:r>
            <w:r>
              <w:rPr>
                <w:rFonts w:hint="default" w:cs="Arial"/>
                <w:b/>
                <w:bCs/>
                <w:i/>
                <w:iCs/>
                <w:color w:val="000000"/>
                <w:sz w:val="18"/>
                <w:szCs w:val="18"/>
                <w:lang w:val="pt-BR"/>
              </w:rPr>
              <w:t>I</w:t>
            </w:r>
          </w:p>
        </w:tc>
        <w:tc>
          <w:tcPr>
            <w:tcW w:w="3672" w:type="dxa"/>
            <w:gridSpan w:val="3"/>
            <w:tcBorders>
              <w:top w:val="single" w:color="auto" w:sz="4" w:space="0"/>
              <w:left w:val="nil"/>
              <w:bottom w:val="single" w:color="auto" w:sz="4" w:space="0"/>
              <w:right w:val="single" w:color="auto" w:sz="4" w:space="0"/>
            </w:tcBorders>
            <w:shd w:val="clear" w:color="FFFFFF" w:fill="F2F2F2"/>
            <w:vAlign w:val="center"/>
          </w:tcPr>
          <w:p>
            <w:pPr>
              <w:jc w:val="center"/>
              <w:rPr>
                <w:rFonts w:cs="Arial"/>
                <w:b/>
                <w:bCs/>
                <w:i/>
                <w:iCs/>
                <w:color w:val="000000"/>
                <w:sz w:val="18"/>
                <w:szCs w:val="18"/>
              </w:rPr>
            </w:pPr>
            <w:r>
              <w:rPr>
                <w:rFonts w:cs="Arial"/>
                <w:b/>
                <w:bCs/>
                <w:i/>
                <w:iCs/>
                <w:color w:val="000000"/>
                <w:sz w:val="18"/>
                <w:szCs w:val="18"/>
              </w:rPr>
              <w:t>R$</w:t>
            </w:r>
            <w:r>
              <w:rPr>
                <w:rFonts w:hint="default" w:cs="Arial"/>
                <w:b/>
                <w:bCs/>
                <w:i/>
                <w:iCs/>
                <w:color w:val="000000"/>
                <w:sz w:val="18"/>
                <w:szCs w:val="18"/>
                <w:lang w:val="pt-BR"/>
              </w:rPr>
              <w:t xml:space="preserve"> </w:t>
            </w:r>
            <w:r>
              <w:rPr>
                <w:rFonts w:cs="Arial"/>
                <w:b/>
                <w:bCs/>
                <w:i/>
                <w:iCs/>
                <w:color w:val="000000"/>
                <w:sz w:val="18"/>
                <w:szCs w:val="18"/>
              </w:rPr>
              <w:t>64.320,00</w:t>
            </w:r>
          </w:p>
        </w:tc>
      </w:tr>
    </w:tbl>
    <w:p>
      <w:pPr>
        <w:pStyle w:val="19"/>
        <w:spacing w:after="160" w:line="259" w:lineRule="auto"/>
        <w:ind w:left="1922"/>
        <w:jc w:val="both"/>
        <w:rPr>
          <w:rFonts w:cs="Arial"/>
          <w:sz w:val="21"/>
          <w:szCs w:val="21"/>
        </w:rPr>
      </w:pP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 objeto da licitação tem a natureza de serviço comum de impressão corporativa - outsourcing de impressão, na modalidade de franquia mensal mais excedente, compreendendo o fornecimento, instalação, configuração e a cessão de direito de uso de equipamentos de impressão digital, contemplando a impressão, cópia e digitalização - sem ônus - incluindo a prestação de serviços de manutenção preventiva e corretiva, reposição de peças, suprimentos e insumos originais ou certificados pelo fabricante, exceto papel, sistemas para gerenciamento, monitoramento, controle de cotas de impressão, gestão de ativos e contabilização  - bilhetagem - de documentos impressos e copiados, visando atender às necessidades institucionais.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Os quantitativos e respectivos códigos dos itens são os discriminados nas tabelas acima dispostas.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presente contratação adotará como regime de execução a empreitada por preço unitário.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hint="default"/>
          <w:color w:val="000000"/>
          <w:sz w:val="21"/>
          <w:szCs w:val="21"/>
          <w:shd w:val="clear" w:color="auto" w:fill="FFFFFF"/>
        </w:rPr>
        <w:t xml:space="preserve"> O prazo de vigência do contrato é de </w:t>
      </w:r>
      <w:r>
        <w:rPr>
          <w:rFonts w:hint="default"/>
          <w:color w:val="000000"/>
          <w:sz w:val="21"/>
          <w:szCs w:val="21"/>
          <w:shd w:val="clear" w:color="auto" w:fill="FFFFFF"/>
          <w:lang w:val="pt-BR"/>
        </w:rPr>
        <w:t xml:space="preserve">12 (doze) </w:t>
      </w:r>
      <w:r>
        <w:rPr>
          <w:rFonts w:hint="default"/>
          <w:color w:val="000000"/>
          <w:sz w:val="21"/>
          <w:szCs w:val="21"/>
          <w:shd w:val="clear" w:color="auto" w:fill="FFFFFF"/>
        </w:rPr>
        <w:t xml:space="preserve">meses, podendo ser prorrogado por interesse das partes até o limite de </w:t>
      </w:r>
      <w:r>
        <w:rPr>
          <w:rFonts w:hint="default"/>
          <w:color w:val="000000"/>
          <w:sz w:val="21"/>
          <w:szCs w:val="21"/>
          <w:shd w:val="clear" w:color="auto" w:fill="FFFFFF"/>
          <w:lang w:val="pt-BR"/>
        </w:rPr>
        <w:t>48</w:t>
      </w:r>
      <w:r>
        <w:rPr>
          <w:rFonts w:hint="default"/>
          <w:color w:val="000000"/>
          <w:sz w:val="21"/>
          <w:szCs w:val="21"/>
          <w:shd w:val="clear" w:color="auto" w:fill="FFFFFF"/>
        </w:rPr>
        <w:t xml:space="preserve"> (</w:t>
      </w:r>
      <w:r>
        <w:rPr>
          <w:rFonts w:hint="default"/>
          <w:color w:val="000000"/>
          <w:sz w:val="21"/>
          <w:szCs w:val="21"/>
          <w:shd w:val="clear" w:color="auto" w:fill="FFFFFF"/>
          <w:lang w:val="pt-BR"/>
        </w:rPr>
        <w:t>quarenta e oito</w:t>
      </w:r>
      <w:r>
        <w:rPr>
          <w:rFonts w:hint="default"/>
          <w:color w:val="000000"/>
          <w:sz w:val="21"/>
          <w:szCs w:val="21"/>
          <w:shd w:val="clear" w:color="auto" w:fill="FFFFFF"/>
        </w:rPr>
        <w:t>) meses, com base no artigo 57, I</w:t>
      </w:r>
      <w:r>
        <w:rPr>
          <w:rFonts w:hint="default"/>
          <w:color w:val="000000"/>
          <w:sz w:val="21"/>
          <w:szCs w:val="21"/>
          <w:shd w:val="clear" w:color="auto" w:fill="FFFFFF"/>
          <w:lang w:val="pt-BR"/>
        </w:rPr>
        <w:t>V</w:t>
      </w:r>
      <w:r>
        <w:rPr>
          <w:rFonts w:hint="default"/>
          <w:color w:val="000000"/>
          <w:sz w:val="21"/>
          <w:szCs w:val="21"/>
          <w:shd w:val="clear" w:color="auto" w:fill="FFFFFF"/>
        </w:rPr>
        <w:t>, da Lei 8.666, de 1993</w:t>
      </w:r>
      <w:r>
        <w:rPr>
          <w:rFonts w:cs="Arial"/>
          <w:color w:val="000000"/>
          <w:sz w:val="21"/>
          <w:szCs w:val="21"/>
          <w:shd w:val="clear" w:color="auto" w:fill="FFFFFF"/>
        </w:rPr>
        <w:t>.</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Será Adotado o Sistema de Registro de Preços baseado na hipótese do Inciso III do art. 3º do Decreto n.º 7.892, de 2013.</w:t>
      </w:r>
    </w:p>
    <w:p>
      <w:pPr>
        <w:tabs>
          <w:tab w:val="left" w:pos="993"/>
        </w:tabs>
        <w:spacing w:before="120" w:after="120" w:line="276" w:lineRule="auto"/>
        <w:ind w:left="2268"/>
        <w:jc w:val="both"/>
        <w:rPr>
          <w:rFonts w:cs="Arial"/>
          <w:color w:val="000000"/>
          <w:sz w:val="21"/>
          <w:szCs w:val="21"/>
          <w:shd w:val="clear" w:color="auto" w:fill="FFFFFF"/>
        </w:rPr>
      </w:pPr>
      <w:r>
        <w:rPr>
          <w:rFonts w:cs="Arial"/>
          <w:color w:val="000000"/>
          <w:sz w:val="21"/>
          <w:szCs w:val="21"/>
          <w:shd w:val="clear" w:color="auto" w:fill="FFFFFF"/>
        </w:rPr>
        <w:t>[...]</w:t>
      </w:r>
    </w:p>
    <w:p>
      <w:pPr>
        <w:tabs>
          <w:tab w:val="left" w:pos="993"/>
        </w:tabs>
        <w:spacing w:before="120" w:after="120" w:line="276" w:lineRule="auto"/>
        <w:ind w:left="2268"/>
        <w:jc w:val="both"/>
        <w:rPr>
          <w:rFonts w:cs="Arial"/>
          <w:color w:val="000000"/>
          <w:sz w:val="21"/>
          <w:szCs w:val="21"/>
          <w:shd w:val="clear" w:color="auto" w:fill="FFFFFF"/>
        </w:rPr>
      </w:pPr>
      <w:r>
        <w:rPr>
          <w:rFonts w:cs="Arial"/>
          <w:color w:val="000000"/>
          <w:sz w:val="21"/>
          <w:szCs w:val="21"/>
          <w:shd w:val="clear" w:color="auto" w:fill="FFFFFF"/>
        </w:rPr>
        <w:t>III – quando for conveniente a aquisição de bens ou a contratação de serviços para atendimento a mais de um órgão ou entidade, ou a programa de governo.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Adoção do SRP – Sistema de Registro de Preços – justifica-se pela possibilidade da participação das demais unidades administrativas e acadêmicas do IFPB e para atender as compras compartilhadas da instituição.</w:t>
      </w:r>
    </w:p>
    <w:p>
      <w:pPr>
        <w:pStyle w:val="34"/>
        <w:rPr>
          <w:rFonts w:cs="Arial"/>
          <w:sz w:val="21"/>
          <w:szCs w:val="21"/>
        </w:rPr>
      </w:pPr>
      <w:r>
        <w:rPr>
          <w:rFonts w:cs="Arial"/>
          <w:sz w:val="21"/>
          <w:szCs w:val="21"/>
        </w:rPr>
        <w:t>JUSTIFICATIVA E OBJETIVO DA CONTRATAÇÃO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Justificativa e objetivo da contratação encontram-se pormenorizados em Tópico específico dos Estudos Técnicos Preliminares, apêndice desse Termo de Referência.</w:t>
      </w:r>
    </w:p>
    <w:p>
      <w:pPr>
        <w:pStyle w:val="34"/>
        <w:rPr>
          <w:rFonts w:cs="Arial"/>
          <w:sz w:val="21"/>
          <w:szCs w:val="21"/>
        </w:rPr>
      </w:pPr>
      <w:r>
        <w:rPr>
          <w:rFonts w:cs="Arial"/>
          <w:sz w:val="21"/>
          <w:szCs w:val="21"/>
        </w:rPr>
        <w:t>DESCRIÇÃO DA SOLUÇÃO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descrição da solução como um todo, conforme minudenciado nos Estudos </w:t>
      </w:r>
      <w:r>
        <w:rPr>
          <w:rFonts w:hint="default" w:cs="Arial"/>
          <w:color w:val="000000"/>
          <w:sz w:val="21"/>
          <w:szCs w:val="21"/>
          <w:shd w:val="clear" w:color="auto" w:fill="FFFFFF"/>
          <w:lang w:val="pt-BR"/>
        </w:rPr>
        <w:t xml:space="preserve">Técnicos </w:t>
      </w:r>
      <w:r>
        <w:rPr>
          <w:rFonts w:cs="Arial"/>
          <w:color w:val="000000"/>
          <w:sz w:val="21"/>
          <w:szCs w:val="21"/>
          <w:shd w:val="clear" w:color="auto" w:fill="FFFFFF"/>
        </w:rPr>
        <w:t xml:space="preserve">Preliminares, abrange a prestação do serviço </w:t>
      </w:r>
      <w:r>
        <w:rPr>
          <w:rFonts w:hint="default" w:cs="Arial"/>
          <w:color w:val="000000"/>
          <w:sz w:val="21"/>
          <w:szCs w:val="21"/>
          <w:shd w:val="clear" w:color="auto" w:fill="FFFFFF"/>
          <w:lang w:val="pt-BR"/>
        </w:rPr>
        <w:t xml:space="preserve">de </w:t>
      </w:r>
      <w:r>
        <w:rPr>
          <w:rFonts w:cs="Arial"/>
          <w:color w:val="000000"/>
          <w:sz w:val="21"/>
          <w:szCs w:val="21"/>
          <w:shd w:val="clear" w:color="auto" w:fill="FFFFFF"/>
        </w:rPr>
        <w:t>impressão corporativa - outsourcing de impressão, na modalidade de franquia mensal mais excedente, compreendendo o fornecimento, instalação, configuração e a cessão de direito de uso de equipamentos de impressão digital, contemplando a impressão, cópia e digitalização - sem ônus - incluindo a prestação de serviços de manutenção preventiva e corretiva, reposição de peças, suprimentos e insumos originais ou certificados pelo fabricante, exceto papel, sistemas para gerenciamento, monitoramento, controle de cotas de impressão, gestão de ativos e contabilização  - bilhetagem - de documentos impressos e copiados, visando atender às necessidades institucionais.</w:t>
      </w:r>
    </w:p>
    <w:p>
      <w:pPr>
        <w:numPr>
          <w:ilvl w:val="1"/>
          <w:numId w:val="2"/>
        </w:numPr>
        <w:tabs>
          <w:tab w:val="left" w:pos="993"/>
        </w:tabs>
        <w:spacing w:before="120" w:after="120" w:line="276" w:lineRule="auto"/>
        <w:ind w:left="425" w:firstLine="0"/>
        <w:jc w:val="both"/>
        <w:rPr>
          <w:rFonts w:hint="default"/>
          <w:color w:val="000000"/>
          <w:sz w:val="21"/>
          <w:szCs w:val="21"/>
          <w:shd w:val="clear" w:color="auto" w:fill="FFFFFF"/>
        </w:rPr>
      </w:pPr>
      <w:r>
        <w:rPr>
          <w:rFonts w:hint="default"/>
          <w:color w:val="000000"/>
          <w:sz w:val="21"/>
          <w:szCs w:val="21"/>
          <w:shd w:val="clear" w:color="auto" w:fill="FFFFFF"/>
        </w:rPr>
        <w:t>A presente solução tem por base norma</w:t>
      </w:r>
      <w:r>
        <w:rPr>
          <w:rFonts w:hint="default"/>
          <w:color w:val="000000"/>
          <w:sz w:val="21"/>
          <w:szCs w:val="21"/>
          <w:shd w:val="clear" w:color="auto" w:fill="FFFFFF"/>
          <w:lang w:val="pt-BR"/>
        </w:rPr>
        <w:t>ti</w:t>
      </w:r>
      <w:r>
        <w:rPr>
          <w:rFonts w:hint="default"/>
          <w:color w:val="000000"/>
          <w:sz w:val="21"/>
          <w:szCs w:val="21"/>
          <w:shd w:val="clear" w:color="auto" w:fill="FFFFFF"/>
        </w:rPr>
        <w:t>va o Manual de Boas Prá</w:t>
      </w:r>
      <w:r>
        <w:rPr>
          <w:rFonts w:hint="default"/>
          <w:color w:val="000000"/>
          <w:sz w:val="21"/>
          <w:szCs w:val="21"/>
          <w:shd w:val="clear" w:color="auto" w:fill="FFFFFF"/>
          <w:lang w:val="pt-BR"/>
        </w:rPr>
        <w:t>ti</w:t>
      </w:r>
      <w:r>
        <w:rPr>
          <w:rFonts w:hint="default"/>
          <w:color w:val="000000"/>
          <w:sz w:val="21"/>
          <w:szCs w:val="21"/>
          <w:shd w:val="clear" w:color="auto" w:fill="FFFFFF"/>
        </w:rPr>
        <w:t>cas, orientações e vedações para</w:t>
      </w:r>
      <w:r>
        <w:rPr>
          <w:rFonts w:hint="default"/>
          <w:color w:val="000000"/>
          <w:sz w:val="21"/>
          <w:szCs w:val="21"/>
          <w:shd w:val="clear" w:color="auto" w:fill="FFFFFF"/>
          <w:lang w:val="pt-BR"/>
        </w:rPr>
        <w:t xml:space="preserve"> </w:t>
      </w:r>
      <w:r>
        <w:rPr>
          <w:rFonts w:hint="default"/>
          <w:color w:val="000000"/>
          <w:sz w:val="21"/>
          <w:szCs w:val="21"/>
          <w:shd w:val="clear" w:color="auto" w:fill="FFFFFF"/>
        </w:rPr>
        <w:t>contratações de serviços de Outsourcing de impressão, da então Secretaria de Tecnologia da Informação do</w:t>
      </w:r>
      <w:r>
        <w:rPr>
          <w:rFonts w:hint="default"/>
          <w:color w:val="000000"/>
          <w:sz w:val="21"/>
          <w:szCs w:val="21"/>
          <w:shd w:val="clear" w:color="auto" w:fill="FFFFFF"/>
          <w:lang w:val="pt-BR"/>
        </w:rPr>
        <w:t xml:space="preserve"> </w:t>
      </w:r>
      <w:r>
        <w:rPr>
          <w:rFonts w:hint="default"/>
          <w:color w:val="000000"/>
          <w:sz w:val="21"/>
          <w:szCs w:val="21"/>
          <w:shd w:val="clear" w:color="auto" w:fill="FFFFFF"/>
        </w:rPr>
        <w:t>Ministério do Planejamento, Desenvolvimento e Gestão - STI/MPDG, que recomenda aos órgão da</w:t>
      </w:r>
      <w:r>
        <w:rPr>
          <w:rFonts w:hint="default"/>
          <w:color w:val="000000"/>
          <w:sz w:val="21"/>
          <w:szCs w:val="21"/>
          <w:shd w:val="clear" w:color="auto" w:fill="FFFFFF"/>
          <w:lang w:val="pt-BR"/>
        </w:rPr>
        <w:t xml:space="preserve"> </w:t>
      </w:r>
      <w:r>
        <w:rPr>
          <w:rFonts w:hint="default"/>
          <w:color w:val="000000"/>
          <w:sz w:val="21"/>
          <w:szCs w:val="21"/>
          <w:shd w:val="clear" w:color="auto" w:fill="FFFFFF"/>
        </w:rPr>
        <w:t>Administração Pública Federal, no atendimento às demandas de serviços de impressão e digitalização,</w:t>
      </w:r>
      <w:r>
        <w:rPr>
          <w:rFonts w:hint="default"/>
          <w:color w:val="000000"/>
          <w:sz w:val="21"/>
          <w:szCs w:val="21"/>
          <w:shd w:val="clear" w:color="auto" w:fill="FFFFFF"/>
          <w:lang w:val="pt-BR"/>
        </w:rPr>
        <w:t xml:space="preserve"> </w:t>
      </w:r>
      <w:r>
        <w:rPr>
          <w:rFonts w:hint="default"/>
          <w:color w:val="000000"/>
          <w:sz w:val="21"/>
          <w:szCs w:val="21"/>
          <w:shd w:val="clear" w:color="auto" w:fill="FFFFFF"/>
        </w:rPr>
        <w:t>realizar a contratação preferencial de Outsourcing de impressão na modalidade franquia de páginas mais</w:t>
      </w:r>
      <w:r>
        <w:rPr>
          <w:rFonts w:hint="default"/>
          <w:color w:val="000000"/>
          <w:sz w:val="21"/>
          <w:szCs w:val="21"/>
          <w:shd w:val="clear" w:color="auto" w:fill="FFFFFF"/>
          <w:lang w:val="pt-BR"/>
        </w:rPr>
        <w:t xml:space="preserve"> </w:t>
      </w:r>
      <w:r>
        <w:rPr>
          <w:rFonts w:hint="default"/>
          <w:color w:val="000000"/>
          <w:sz w:val="21"/>
          <w:szCs w:val="21"/>
          <w:shd w:val="clear" w:color="auto" w:fill="FFFFFF"/>
        </w:rPr>
        <w:t>excedente, no lugar de aquisição ou locação de equipamentos de impressão e digitalização sem franquia de</w:t>
      </w:r>
      <w:r>
        <w:rPr>
          <w:rFonts w:hint="default"/>
          <w:color w:val="000000"/>
          <w:sz w:val="21"/>
          <w:szCs w:val="21"/>
          <w:shd w:val="clear" w:color="auto" w:fill="FFFFFF"/>
          <w:lang w:val="pt-BR"/>
        </w:rPr>
        <w:t xml:space="preserve"> </w:t>
      </w:r>
      <w:r>
        <w:rPr>
          <w:rFonts w:hint="default"/>
          <w:color w:val="000000"/>
          <w:sz w:val="21"/>
          <w:szCs w:val="21"/>
          <w:shd w:val="clear" w:color="auto" w:fill="FFFFFF"/>
        </w:rPr>
        <w:t>páginas.</w:t>
      </w:r>
    </w:p>
    <w:p>
      <w:pPr>
        <w:numPr>
          <w:ilvl w:val="1"/>
          <w:numId w:val="2"/>
        </w:numPr>
        <w:tabs>
          <w:tab w:val="left" w:pos="993"/>
        </w:tabs>
        <w:spacing w:before="120" w:after="120" w:line="276" w:lineRule="auto"/>
        <w:ind w:left="425" w:firstLine="0"/>
        <w:jc w:val="both"/>
        <w:rPr>
          <w:rFonts w:hint="default"/>
          <w:color w:val="000000"/>
          <w:sz w:val="21"/>
          <w:szCs w:val="21"/>
          <w:shd w:val="clear" w:color="auto" w:fill="FFFFFF"/>
        </w:rPr>
      </w:pPr>
      <w:r>
        <w:rPr>
          <w:rFonts w:hint="default"/>
          <w:color w:val="000000"/>
          <w:sz w:val="21"/>
          <w:szCs w:val="21"/>
          <w:shd w:val="clear" w:color="auto" w:fill="FFFFFF"/>
        </w:rPr>
        <w:t>Neste reconhecido formato de serviço disponibilizado pelo mercado, ficam estabelecidos alguns</w:t>
      </w:r>
      <w:r>
        <w:rPr>
          <w:rFonts w:hint="default"/>
          <w:color w:val="000000"/>
          <w:sz w:val="21"/>
          <w:szCs w:val="21"/>
          <w:shd w:val="clear" w:color="auto" w:fill="FFFFFF"/>
          <w:lang w:val="pt-BR"/>
        </w:rPr>
        <w:t xml:space="preserve"> </w:t>
      </w:r>
      <w:r>
        <w:rPr>
          <w:rFonts w:hint="default"/>
          <w:color w:val="000000"/>
          <w:sz w:val="21"/>
          <w:szCs w:val="21"/>
          <w:shd w:val="clear" w:color="auto" w:fill="FFFFFF"/>
        </w:rPr>
        <w:t>preceitos:</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 xml:space="preserve">No Outsourcing de impressão fica sob responsabilidade da </w:t>
      </w:r>
      <w:r>
        <w:rPr>
          <w:rFonts w:hint="default"/>
          <w:color w:val="000000"/>
          <w:sz w:val="21"/>
          <w:szCs w:val="21"/>
          <w:shd w:val="clear" w:color="auto" w:fill="FFFFFF"/>
          <w:lang w:val="pt-BR"/>
        </w:rPr>
        <w:t>CONTRATADA</w:t>
      </w:r>
      <w:r>
        <w:rPr>
          <w:rFonts w:hint="default"/>
          <w:color w:val="000000"/>
          <w:sz w:val="21"/>
          <w:szCs w:val="21"/>
          <w:shd w:val="clear" w:color="auto" w:fill="FFFFFF"/>
        </w:rPr>
        <w:t xml:space="preserve"> todos os itens que</w:t>
      </w:r>
      <w:r>
        <w:rPr>
          <w:rFonts w:hint="default"/>
          <w:color w:val="000000"/>
          <w:sz w:val="21"/>
          <w:szCs w:val="21"/>
          <w:shd w:val="clear" w:color="auto" w:fill="FFFFFF"/>
          <w:lang w:val="pt-BR"/>
        </w:rPr>
        <w:t xml:space="preserve"> </w:t>
      </w:r>
      <w:r>
        <w:rPr>
          <w:rFonts w:hint="default"/>
          <w:color w:val="000000"/>
          <w:sz w:val="21"/>
          <w:szCs w:val="21"/>
          <w:shd w:val="clear" w:color="auto" w:fill="FFFFFF"/>
        </w:rPr>
        <w:t>contemplam a prestação dos serviços: fornecimento e disponibilidade dos equipamentos, so</w:t>
      </w:r>
      <w:r>
        <w:rPr>
          <w:rFonts w:hint="default"/>
          <w:color w:val="000000"/>
          <w:sz w:val="21"/>
          <w:szCs w:val="21"/>
          <w:shd w:val="clear" w:color="auto" w:fill="FFFFFF"/>
          <w:lang w:val="pt-BR"/>
        </w:rPr>
        <w:t>ft</w:t>
      </w:r>
      <w:r>
        <w:rPr>
          <w:rFonts w:hint="default"/>
          <w:color w:val="000000"/>
          <w:sz w:val="21"/>
          <w:szCs w:val="21"/>
          <w:shd w:val="clear" w:color="auto" w:fill="FFFFFF"/>
        </w:rPr>
        <w:t>ware de</w:t>
      </w:r>
      <w:r>
        <w:rPr>
          <w:rFonts w:hint="default"/>
          <w:color w:val="000000"/>
          <w:sz w:val="21"/>
          <w:szCs w:val="21"/>
          <w:shd w:val="clear" w:color="auto" w:fill="FFFFFF"/>
          <w:lang w:val="pt-BR"/>
        </w:rPr>
        <w:t xml:space="preserve"> </w:t>
      </w:r>
      <w:r>
        <w:rPr>
          <w:rFonts w:hint="default"/>
          <w:color w:val="000000"/>
          <w:sz w:val="21"/>
          <w:szCs w:val="21"/>
          <w:shd w:val="clear" w:color="auto" w:fill="FFFFFF"/>
        </w:rPr>
        <w:t>gerenciamento de a</w:t>
      </w:r>
      <w:r>
        <w:rPr>
          <w:rFonts w:hint="default"/>
          <w:color w:val="000000"/>
          <w:sz w:val="21"/>
          <w:szCs w:val="21"/>
          <w:shd w:val="clear" w:color="auto" w:fill="FFFFFF"/>
          <w:lang w:val="pt-BR"/>
        </w:rPr>
        <w:t>ti</w:t>
      </w:r>
      <w:r>
        <w:rPr>
          <w:rFonts w:hint="default"/>
          <w:color w:val="000000"/>
          <w:sz w:val="21"/>
          <w:szCs w:val="21"/>
          <w:shd w:val="clear" w:color="auto" w:fill="FFFFFF"/>
        </w:rPr>
        <w:t>vos e bilhetagem das páginas impressas, assistência técnica com manutenção</w:t>
      </w:r>
      <w:r>
        <w:rPr>
          <w:rFonts w:hint="default"/>
          <w:color w:val="000000"/>
          <w:sz w:val="21"/>
          <w:szCs w:val="21"/>
          <w:shd w:val="clear" w:color="auto" w:fill="FFFFFF"/>
          <w:lang w:val="pt-BR"/>
        </w:rPr>
        <w:t xml:space="preserve"> </w:t>
      </w:r>
      <w:r>
        <w:rPr>
          <w:rFonts w:hint="default"/>
          <w:color w:val="000000"/>
          <w:sz w:val="21"/>
          <w:szCs w:val="21"/>
          <w:shd w:val="clear" w:color="auto" w:fill="FFFFFF"/>
        </w:rPr>
        <w:t>preven</w:t>
      </w:r>
      <w:r>
        <w:rPr>
          <w:rFonts w:hint="default"/>
          <w:color w:val="000000"/>
          <w:sz w:val="21"/>
          <w:szCs w:val="21"/>
          <w:shd w:val="clear" w:color="auto" w:fill="FFFFFF"/>
          <w:lang w:val="pt-BR"/>
        </w:rPr>
        <w:t>ti</w:t>
      </w:r>
      <w:r>
        <w:rPr>
          <w:rFonts w:hint="default"/>
          <w:color w:val="000000"/>
          <w:sz w:val="21"/>
          <w:szCs w:val="21"/>
          <w:shd w:val="clear" w:color="auto" w:fill="FFFFFF"/>
        </w:rPr>
        <w:t>va e corre</w:t>
      </w:r>
      <w:r>
        <w:rPr>
          <w:rFonts w:hint="default"/>
          <w:color w:val="000000"/>
          <w:sz w:val="21"/>
          <w:szCs w:val="21"/>
          <w:shd w:val="clear" w:color="auto" w:fill="FFFFFF"/>
          <w:lang w:val="pt-BR"/>
        </w:rPr>
        <w:t>ti</w:t>
      </w:r>
      <w:r>
        <w:rPr>
          <w:rFonts w:hint="default"/>
          <w:color w:val="000000"/>
          <w:sz w:val="21"/>
          <w:szCs w:val="21"/>
          <w:shd w:val="clear" w:color="auto" w:fill="FFFFFF"/>
        </w:rPr>
        <w:t>va, repasse de conhecimento para usuários, reposição de peças e</w:t>
      </w:r>
      <w:r>
        <w:rPr>
          <w:rFonts w:hint="default"/>
          <w:color w:val="000000"/>
          <w:sz w:val="21"/>
          <w:szCs w:val="21"/>
          <w:shd w:val="clear" w:color="auto" w:fill="FFFFFF"/>
          <w:lang w:val="pt-BR"/>
        </w:rPr>
        <w:t xml:space="preserve"> </w:t>
      </w:r>
      <w:r>
        <w:rPr>
          <w:rFonts w:hint="default"/>
          <w:color w:val="000000"/>
          <w:sz w:val="21"/>
          <w:szCs w:val="21"/>
          <w:shd w:val="clear" w:color="auto" w:fill="FFFFFF"/>
        </w:rPr>
        <w:t>insumos/consumíveis, sempre levando em consideração a sustentabilidade.</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 xml:space="preserve">A Franquia é a definição do mínimo a ser pago mensalmente a </w:t>
      </w:r>
      <w:r>
        <w:rPr>
          <w:rFonts w:hint="default"/>
          <w:color w:val="000000"/>
          <w:sz w:val="21"/>
          <w:szCs w:val="21"/>
          <w:shd w:val="clear" w:color="auto" w:fill="FFFFFF"/>
          <w:lang w:val="pt-BR"/>
        </w:rPr>
        <w:t>CONTRATADA</w:t>
      </w:r>
      <w:r>
        <w:rPr>
          <w:rFonts w:hint="default"/>
          <w:color w:val="000000"/>
          <w:sz w:val="21"/>
          <w:szCs w:val="21"/>
          <w:shd w:val="clear" w:color="auto" w:fill="FFFFFF"/>
        </w:rPr>
        <w:t>, no qual fica-lhe</w:t>
      </w:r>
      <w:r>
        <w:rPr>
          <w:rFonts w:hint="default"/>
          <w:color w:val="000000"/>
          <w:sz w:val="21"/>
          <w:szCs w:val="21"/>
          <w:shd w:val="clear" w:color="auto" w:fill="FFFFFF"/>
          <w:lang w:val="pt-BR"/>
        </w:rPr>
        <w:t xml:space="preserve"> </w:t>
      </w:r>
      <w:r>
        <w:rPr>
          <w:rFonts w:hint="default"/>
          <w:color w:val="000000"/>
          <w:sz w:val="21"/>
          <w:szCs w:val="21"/>
          <w:shd w:val="clear" w:color="auto" w:fill="FFFFFF"/>
        </w:rPr>
        <w:t>assegurado um valor para amor</w:t>
      </w:r>
      <w:r>
        <w:rPr>
          <w:rFonts w:hint="default"/>
          <w:color w:val="000000"/>
          <w:sz w:val="21"/>
          <w:szCs w:val="21"/>
          <w:shd w:val="clear" w:color="auto" w:fill="FFFFFF"/>
          <w:lang w:val="pt-BR"/>
        </w:rPr>
        <w:t>ti</w:t>
      </w:r>
      <w:r>
        <w:rPr>
          <w:rFonts w:hint="default"/>
          <w:color w:val="000000"/>
          <w:sz w:val="21"/>
          <w:szCs w:val="21"/>
          <w:shd w:val="clear" w:color="auto" w:fill="FFFFFF"/>
        </w:rPr>
        <w:t>zação mensal do equipamento; ou seja, o valor da cópia dentro da</w:t>
      </w:r>
      <w:r>
        <w:rPr>
          <w:rFonts w:hint="default"/>
          <w:color w:val="000000"/>
          <w:sz w:val="21"/>
          <w:szCs w:val="21"/>
          <w:shd w:val="clear" w:color="auto" w:fill="FFFFFF"/>
          <w:lang w:val="pt-BR"/>
        </w:rPr>
        <w:t xml:space="preserve"> </w:t>
      </w:r>
      <w:r>
        <w:rPr>
          <w:rFonts w:hint="default"/>
          <w:color w:val="000000"/>
          <w:sz w:val="21"/>
          <w:szCs w:val="21"/>
          <w:shd w:val="clear" w:color="auto" w:fill="FFFFFF"/>
        </w:rPr>
        <w:t>franquia é composto pelo lucro do fornecedor adicionado dos custos fixos e variáveis dos serviços e da</w:t>
      </w:r>
      <w:r>
        <w:rPr>
          <w:rFonts w:hint="default"/>
          <w:color w:val="000000"/>
          <w:sz w:val="21"/>
          <w:szCs w:val="21"/>
          <w:shd w:val="clear" w:color="auto" w:fill="FFFFFF"/>
          <w:lang w:val="pt-BR"/>
        </w:rPr>
        <w:t xml:space="preserve"> </w:t>
      </w:r>
      <w:r>
        <w:rPr>
          <w:rFonts w:hint="default"/>
          <w:color w:val="000000"/>
          <w:sz w:val="21"/>
          <w:szCs w:val="21"/>
          <w:shd w:val="clear" w:color="auto" w:fill="FFFFFF"/>
        </w:rPr>
        <w:t>amortização do produto.</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Excedente é a contabilização das impressões e cópias além da franquia, sem gara</w:t>
      </w:r>
      <w:r>
        <w:rPr>
          <w:rFonts w:hint="default"/>
          <w:color w:val="000000"/>
          <w:sz w:val="21"/>
          <w:szCs w:val="21"/>
          <w:shd w:val="clear" w:color="auto" w:fill="FFFFFF"/>
          <w:lang w:val="pt-BR"/>
        </w:rPr>
        <w:t>nti</w:t>
      </w:r>
      <w:r>
        <w:rPr>
          <w:rFonts w:hint="default"/>
          <w:color w:val="000000"/>
          <w:sz w:val="21"/>
          <w:szCs w:val="21"/>
          <w:shd w:val="clear" w:color="auto" w:fill="FFFFFF"/>
        </w:rPr>
        <w:t>a de</w:t>
      </w:r>
      <w:r>
        <w:rPr>
          <w:rFonts w:hint="default"/>
          <w:color w:val="000000"/>
          <w:sz w:val="21"/>
          <w:szCs w:val="21"/>
          <w:shd w:val="clear" w:color="auto" w:fill="FFFFFF"/>
          <w:lang w:val="pt-BR"/>
        </w:rPr>
        <w:t xml:space="preserve"> </w:t>
      </w:r>
      <w:r>
        <w:rPr>
          <w:rFonts w:hint="default"/>
          <w:color w:val="000000"/>
          <w:sz w:val="21"/>
          <w:szCs w:val="21"/>
          <w:shd w:val="clear" w:color="auto" w:fill="FFFFFF"/>
        </w:rPr>
        <w:t>consumo, onde o fornecedor comporá seu respec</w:t>
      </w:r>
      <w:r>
        <w:rPr>
          <w:rFonts w:hint="default"/>
          <w:color w:val="000000"/>
          <w:sz w:val="21"/>
          <w:szCs w:val="21"/>
          <w:shd w:val="clear" w:color="auto" w:fill="FFFFFF"/>
          <w:lang w:val="pt-BR"/>
        </w:rPr>
        <w:t>ti</w:t>
      </w:r>
      <w:r>
        <w:rPr>
          <w:rFonts w:hint="default"/>
          <w:color w:val="000000"/>
          <w:sz w:val="21"/>
          <w:szCs w:val="21"/>
          <w:shd w:val="clear" w:color="auto" w:fill="FFFFFF"/>
        </w:rPr>
        <w:t>vo valor financeiro sem incluir a amor</w:t>
      </w:r>
      <w:r>
        <w:rPr>
          <w:rFonts w:hint="default"/>
          <w:color w:val="000000"/>
          <w:sz w:val="21"/>
          <w:szCs w:val="21"/>
          <w:shd w:val="clear" w:color="auto" w:fill="FFFFFF"/>
          <w:lang w:val="pt-BR"/>
        </w:rPr>
        <w:t>ti</w:t>
      </w:r>
      <w:r>
        <w:rPr>
          <w:rFonts w:hint="default"/>
          <w:color w:val="000000"/>
          <w:sz w:val="21"/>
          <w:szCs w:val="21"/>
          <w:shd w:val="clear" w:color="auto" w:fill="FFFFFF"/>
        </w:rPr>
        <w:t>zação do</w:t>
      </w:r>
      <w:r>
        <w:rPr>
          <w:rFonts w:hint="default"/>
          <w:color w:val="000000"/>
          <w:sz w:val="21"/>
          <w:szCs w:val="21"/>
          <w:shd w:val="clear" w:color="auto" w:fill="FFFFFF"/>
          <w:lang w:val="pt-BR"/>
        </w:rPr>
        <w:t xml:space="preserve"> </w:t>
      </w:r>
      <w:r>
        <w:rPr>
          <w:rFonts w:hint="default"/>
          <w:color w:val="000000"/>
          <w:sz w:val="21"/>
          <w:szCs w:val="21"/>
          <w:shd w:val="clear" w:color="auto" w:fill="FFFFFF"/>
        </w:rPr>
        <w:t>equipamento, visto que estes já estão abarcados dentro da franquia mensal mandatória. Por esta razão,</w:t>
      </w:r>
      <w:r>
        <w:rPr>
          <w:rFonts w:hint="default"/>
          <w:color w:val="000000"/>
          <w:sz w:val="21"/>
          <w:szCs w:val="21"/>
          <w:shd w:val="clear" w:color="auto" w:fill="FFFFFF"/>
          <w:lang w:val="pt-BR"/>
        </w:rPr>
        <w:t xml:space="preserve"> </w:t>
      </w:r>
      <w:r>
        <w:rPr>
          <w:rFonts w:hint="default"/>
          <w:color w:val="000000"/>
          <w:sz w:val="21"/>
          <w:szCs w:val="21"/>
          <w:shd w:val="clear" w:color="auto" w:fill="FFFFFF"/>
        </w:rPr>
        <w:t>entende-se que o valor da cópia/impressão dentro da franquia possui um valor maior do que a</w:t>
      </w:r>
      <w:r>
        <w:rPr>
          <w:rFonts w:hint="default"/>
          <w:color w:val="000000"/>
          <w:sz w:val="21"/>
          <w:szCs w:val="21"/>
          <w:shd w:val="clear" w:color="auto" w:fill="FFFFFF"/>
          <w:lang w:val="pt-BR"/>
        </w:rPr>
        <w:t xml:space="preserve"> </w:t>
      </w:r>
      <w:r>
        <w:rPr>
          <w:rFonts w:hint="default"/>
          <w:color w:val="000000"/>
          <w:sz w:val="21"/>
          <w:szCs w:val="21"/>
          <w:shd w:val="clear" w:color="auto" w:fill="FFFFFF"/>
        </w:rPr>
        <w:t>cópia/impressão excedente.</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 xml:space="preserve">A franquia de impressões por </w:t>
      </w:r>
      <w:r>
        <w:rPr>
          <w:rFonts w:hint="default"/>
          <w:color w:val="000000"/>
          <w:sz w:val="21"/>
          <w:szCs w:val="21"/>
          <w:shd w:val="clear" w:color="auto" w:fill="FFFFFF"/>
          <w:lang w:val="pt-BR"/>
        </w:rPr>
        <w:t>ti</w:t>
      </w:r>
      <w:r>
        <w:rPr>
          <w:rFonts w:hint="default"/>
          <w:color w:val="000000"/>
          <w:sz w:val="21"/>
          <w:szCs w:val="21"/>
          <w:shd w:val="clear" w:color="auto" w:fill="FFFFFF"/>
        </w:rPr>
        <w:t>po de equipamento deverá ser u</w:t>
      </w:r>
      <w:r>
        <w:rPr>
          <w:rFonts w:hint="default"/>
          <w:color w:val="000000"/>
          <w:sz w:val="21"/>
          <w:szCs w:val="21"/>
          <w:shd w:val="clear" w:color="auto" w:fill="FFFFFF"/>
          <w:lang w:val="pt-BR"/>
        </w:rPr>
        <w:t>ti</w:t>
      </w:r>
      <w:r>
        <w:rPr>
          <w:rFonts w:hint="default"/>
          <w:color w:val="000000"/>
          <w:sz w:val="21"/>
          <w:szCs w:val="21"/>
          <w:shd w:val="clear" w:color="auto" w:fill="FFFFFF"/>
        </w:rPr>
        <w:t>lizada apenas como parâmetro</w:t>
      </w:r>
      <w:r>
        <w:rPr>
          <w:rFonts w:hint="default"/>
          <w:color w:val="000000"/>
          <w:sz w:val="21"/>
          <w:szCs w:val="21"/>
          <w:shd w:val="clear" w:color="auto" w:fill="FFFFFF"/>
          <w:lang w:val="pt-BR"/>
        </w:rPr>
        <w:t xml:space="preserve"> </w:t>
      </w:r>
      <w:r>
        <w:rPr>
          <w:rFonts w:hint="default"/>
          <w:color w:val="000000"/>
          <w:sz w:val="21"/>
          <w:szCs w:val="21"/>
          <w:shd w:val="clear" w:color="auto" w:fill="FFFFFF"/>
        </w:rPr>
        <w:t xml:space="preserve">para melhor dimensionamento dos insumos e peças, podendo o </w:t>
      </w:r>
      <w:r>
        <w:rPr>
          <w:rFonts w:hint="default"/>
          <w:color w:val="000000"/>
          <w:sz w:val="21"/>
          <w:szCs w:val="21"/>
          <w:shd w:val="clear" w:color="auto" w:fill="FFFFFF"/>
          <w:lang w:val="pt-BR"/>
        </w:rPr>
        <w:t>CONTRATANTE</w:t>
      </w:r>
      <w:r>
        <w:rPr>
          <w:rFonts w:hint="default"/>
          <w:color w:val="000000"/>
          <w:sz w:val="21"/>
          <w:szCs w:val="21"/>
          <w:shd w:val="clear" w:color="auto" w:fill="FFFFFF"/>
        </w:rPr>
        <w:t xml:space="preserve"> ultrapassar o limite de</w:t>
      </w:r>
      <w:r>
        <w:rPr>
          <w:rFonts w:hint="default"/>
          <w:color w:val="000000"/>
          <w:sz w:val="21"/>
          <w:szCs w:val="21"/>
          <w:shd w:val="clear" w:color="auto" w:fill="FFFFFF"/>
          <w:lang w:val="pt-BR"/>
        </w:rPr>
        <w:t xml:space="preserve"> </w:t>
      </w:r>
      <w:r>
        <w:rPr>
          <w:rFonts w:hint="default"/>
          <w:color w:val="000000"/>
          <w:sz w:val="21"/>
          <w:szCs w:val="21"/>
          <w:shd w:val="clear" w:color="auto" w:fill="FFFFFF"/>
        </w:rPr>
        <w:t>impressões es</w:t>
      </w:r>
      <w:r>
        <w:rPr>
          <w:rFonts w:hint="default"/>
          <w:color w:val="000000"/>
          <w:sz w:val="21"/>
          <w:szCs w:val="21"/>
          <w:shd w:val="clear" w:color="auto" w:fill="FFFFFF"/>
          <w:lang w:val="pt-BR"/>
        </w:rPr>
        <w:t>ti</w:t>
      </w:r>
      <w:r>
        <w:rPr>
          <w:rFonts w:hint="default"/>
          <w:color w:val="000000"/>
          <w:sz w:val="21"/>
          <w:szCs w:val="21"/>
          <w:shd w:val="clear" w:color="auto" w:fill="FFFFFF"/>
        </w:rPr>
        <w:t>mado por equipamento. Assim como a franquia mais excedente de impressão</w:t>
      </w:r>
      <w:r>
        <w:rPr>
          <w:rFonts w:hint="default"/>
          <w:color w:val="000000"/>
          <w:sz w:val="21"/>
          <w:szCs w:val="21"/>
          <w:shd w:val="clear" w:color="auto" w:fill="FFFFFF"/>
          <w:lang w:val="pt-BR"/>
        </w:rPr>
        <w:t xml:space="preserve"> </w:t>
      </w:r>
      <w:r>
        <w:rPr>
          <w:rFonts w:hint="default"/>
          <w:color w:val="000000"/>
          <w:sz w:val="21"/>
          <w:szCs w:val="21"/>
          <w:shd w:val="clear" w:color="auto" w:fill="FFFFFF"/>
        </w:rPr>
        <w:t>monocromática podem ser utilizadas por todos os equipamentos, independente do tipo.</w:t>
      </w:r>
    </w:p>
    <w:p>
      <w:pPr>
        <w:numPr>
          <w:ilvl w:val="1"/>
          <w:numId w:val="2"/>
        </w:numPr>
        <w:tabs>
          <w:tab w:val="left" w:pos="993"/>
        </w:tabs>
        <w:spacing w:before="120" w:after="120" w:line="276" w:lineRule="auto"/>
        <w:ind w:left="425" w:firstLine="0"/>
        <w:jc w:val="both"/>
        <w:rPr>
          <w:rFonts w:hint="default"/>
          <w:color w:val="000000"/>
          <w:sz w:val="21"/>
          <w:szCs w:val="21"/>
          <w:shd w:val="clear" w:color="auto" w:fill="FFFFFF"/>
        </w:rPr>
      </w:pPr>
      <w:r>
        <w:rPr>
          <w:rFonts w:hint="default"/>
          <w:color w:val="000000"/>
          <w:sz w:val="21"/>
          <w:szCs w:val="21"/>
          <w:shd w:val="clear" w:color="auto" w:fill="FFFFFF"/>
        </w:rPr>
        <w:t xml:space="preserve">Para execução dos serviços solicitados, a </w:t>
      </w:r>
      <w:r>
        <w:rPr>
          <w:rFonts w:hint="default"/>
          <w:color w:val="000000"/>
          <w:sz w:val="21"/>
          <w:szCs w:val="21"/>
          <w:shd w:val="clear" w:color="auto" w:fill="FFFFFF"/>
          <w:lang w:val="pt-BR"/>
        </w:rPr>
        <w:t>CONTRATADA</w:t>
      </w:r>
      <w:r>
        <w:rPr>
          <w:rFonts w:hint="default"/>
          <w:color w:val="000000"/>
          <w:sz w:val="21"/>
          <w:szCs w:val="21"/>
          <w:shd w:val="clear" w:color="auto" w:fill="FFFFFF"/>
        </w:rPr>
        <w:t xml:space="preserve"> deverá disponibilizar a quantidade de equipamentos, a seguir estabelecida:</w:t>
      </w: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41"/>
        <w:gridCol w:w="4788"/>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ascii="Carlito" w:hAnsi="Carlito" w:cs="Carlito"/>
                <w:b/>
                <w:bCs/>
                <w:lang w:val="pt-BR" w:eastAsia="pt-BR" w:bidi="ar-SA"/>
              </w:rPr>
            </w:pPr>
            <w:r>
              <w:rPr>
                <w:rFonts w:cs="Arial"/>
                <w:b/>
                <w:bCs/>
                <w:color w:val="000000"/>
                <w:sz w:val="18"/>
                <w:szCs w:val="18"/>
              </w:rPr>
              <w:t xml:space="preserve"> INSTITUTO FEDERAL DA PARAÍBA - REITORIA (UASG: 158138)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41"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88"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16"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41"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88"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16" w:type="dxa"/>
            <w:vAlign w:val="center"/>
          </w:tcPr>
          <w:p>
            <w:pPr>
              <w:widowControl/>
              <w:autoSpaceDE/>
              <w:autoSpaceDN/>
              <w:jc w:val="center"/>
              <w:rPr>
                <w:rFonts w:hint="default" w:ascii="Carlito" w:hAnsi="Carlito" w:cs="Carlito"/>
                <w:color w:val="auto"/>
                <w:lang w:val="en-US" w:eastAsia="pt-BR" w:bidi="ar-SA"/>
              </w:rPr>
            </w:pPr>
            <w:r>
              <w:rPr>
                <w:rFonts w:hint="default" w:ascii="Carlito" w:hAnsi="Carlito" w:cs="Carlito"/>
                <w:color w:val="auto"/>
                <w:lang w:val="en-US" w:eastAsia="pt-BR"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41"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88"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16" w:type="dxa"/>
            <w:vAlign w:val="center"/>
          </w:tcPr>
          <w:p>
            <w:pPr>
              <w:widowControl/>
              <w:autoSpaceDE/>
              <w:autoSpaceDN/>
              <w:jc w:val="center"/>
              <w:rPr>
                <w:rFonts w:hint="default" w:ascii="Carlito" w:hAnsi="Carlito" w:cs="Carlito"/>
                <w:color w:val="auto"/>
                <w:lang w:val="en-US" w:eastAsia="pt-BR" w:bidi="ar-SA"/>
              </w:rPr>
            </w:pPr>
            <w:r>
              <w:rPr>
                <w:rFonts w:hint="default" w:ascii="Carlito" w:hAnsi="Carlito" w:cs="Carlito"/>
                <w:color w:val="auto"/>
                <w:lang w:val="en-US" w:eastAsia="pt-BR" w:bidi="ar-SA"/>
              </w:rPr>
              <w:t>14</w:t>
            </w:r>
          </w:p>
        </w:tc>
      </w:tr>
    </w:tbl>
    <w:p>
      <w:pPr>
        <w:pStyle w:val="34"/>
        <w:pageBreakBefore w:val="0"/>
        <w:widowControl/>
        <w:numPr>
          <w:ilvl w:val="0"/>
          <w:numId w:val="0"/>
        </w:numPr>
        <w:kinsoku/>
        <w:wordWrap/>
        <w:overflowPunct/>
        <w:topLinePunct w:val="0"/>
        <w:autoSpaceDE/>
        <w:autoSpaceDN/>
        <w:bidi w:val="0"/>
        <w:adjustRightInd/>
        <w:snapToGrid/>
        <w:spacing w:before="0" w:beforeAutospacing="0" w:afterAutospacing="0" w:line="240" w:lineRule="auto"/>
        <w:ind w:left="-355"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CABEDELO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hint="default" w:ascii="Carlito" w:hAnsi="Carlito" w:cs="Carlito"/>
                <w:color w:val="auto"/>
                <w:lang w:val="en-US" w:eastAsia="pt-BR" w:bidi="ar-SA"/>
              </w:rPr>
            </w:pPr>
            <w:r>
              <w:rPr>
                <w:rFonts w:hint="default" w:ascii="Carlito" w:hAnsi="Carlito" w:cs="Carlito"/>
                <w:color w:val="auto"/>
                <w:lang w:val="en-US" w:eastAsia="pt-BR"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2</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CAJAZEIRAS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hint="default" w:ascii="Carlito" w:hAnsi="Carlito" w:cs="Carlito"/>
                <w:color w:val="auto"/>
                <w:lang w:val="en-US" w:eastAsia="pt-BR" w:bidi="ar-SA"/>
              </w:rPr>
            </w:pPr>
            <w:r>
              <w:rPr>
                <w:rFonts w:hint="default" w:ascii="Carlito" w:hAnsi="Carlito" w:cs="Carlito"/>
                <w:color w:val="auto"/>
                <w:lang w:val="en-US" w:eastAsia="pt-BR"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4</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ESPERANÇA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1</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ITABAIANA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2</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ITAPORANGA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1</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MONTEIRO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2</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PICUÍ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hint="default" w:ascii="Carlito" w:hAnsi="Carlito" w:cs="Carlito"/>
                <w:color w:val="auto"/>
                <w:lang w:val="en-US" w:eastAsia="pt-BR" w:bidi="ar-SA"/>
              </w:rPr>
            </w:pPr>
            <w:r>
              <w:rPr>
                <w:rFonts w:hint="default" w:ascii="Carlito" w:hAnsi="Carlito" w:cs="Carlito"/>
                <w:color w:val="auto"/>
                <w:lang w:val="en-US" w:eastAsia="pt-BR"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2</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PRINCESA ISABEL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hint="default" w:ascii="Carlito" w:hAnsi="Carlito" w:cs="Carlito"/>
                <w:color w:val="auto"/>
                <w:lang w:val="en-US" w:eastAsia="pt-BR" w:bidi="ar-SA"/>
              </w:rPr>
            </w:pPr>
            <w:r>
              <w:rPr>
                <w:rFonts w:hint="default" w:ascii="Carlito" w:hAnsi="Carlito" w:cs="Carlito"/>
                <w:color w:val="auto"/>
                <w:lang w:val="en-US" w:eastAsia="pt-BR" w:bidi="ar-SA"/>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policromática - papel A4 - de 15 a 25 ppm</w:t>
            </w:r>
          </w:p>
        </w:tc>
        <w:tc>
          <w:tcPr>
            <w:tcW w:w="2532" w:type="dxa"/>
            <w:vAlign w:val="center"/>
          </w:tcPr>
          <w:p>
            <w:pPr>
              <w:widowControl/>
              <w:autoSpaceDE/>
              <w:autoSpaceDN/>
              <w:jc w:val="center"/>
              <w:rPr>
                <w:rFonts w:ascii="Carlito" w:hAnsi="Carlito" w:cs="Carlito"/>
                <w:color w:val="auto"/>
                <w:lang w:val="pt-BR" w:eastAsia="pt-BR" w:bidi="ar-SA"/>
              </w:rPr>
            </w:pPr>
            <w:r>
              <w:rPr>
                <w:rFonts w:hint="default" w:ascii="Carlito" w:hAnsi="Carlito" w:cs="Carlito"/>
                <w:color w:val="auto"/>
                <w:lang w:val="en-US" w:eastAsia="pt-BR" w:bidi="ar-SA"/>
              </w:rPr>
              <w:t>1</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SOUSA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hint="default" w:ascii="Carlito" w:hAnsi="Carlito" w:cs="Carlito"/>
                <w:color w:val="FF0000"/>
                <w:lang w:val="en-US" w:eastAsia="pt-BR" w:bidi="ar-SA"/>
              </w:rPr>
            </w:pPr>
            <w:r>
              <w:rPr>
                <w:rFonts w:hint="default" w:ascii="Carlito" w:hAnsi="Carlito" w:cs="Carlito"/>
                <w:color w:val="auto"/>
                <w:lang w:val="en-US" w:eastAsia="pt-BR" w:bidi="ar-SA"/>
              </w:rPr>
              <w:t>14</w:t>
            </w:r>
          </w:p>
        </w:tc>
      </w:tr>
    </w:tbl>
    <w:p>
      <w:pPr>
        <w:pStyle w:val="34"/>
        <w:keepNext/>
        <w:keepLines/>
        <w:pageBreakBefore w:val="0"/>
        <w:widowControl/>
        <w:numPr>
          <w:ilvl w:val="0"/>
          <w:numId w:val="0"/>
        </w:numPr>
        <w:kinsoku/>
        <w:wordWrap/>
        <w:overflowPunct/>
        <w:topLinePunct w:val="0"/>
        <w:autoSpaceDE/>
        <w:autoSpaceDN/>
        <w:bidi w:val="0"/>
        <w:adjustRightInd/>
        <w:snapToGrid/>
        <w:spacing w:before="0"/>
        <w:ind w:left="-357" w:leftChars="0"/>
        <w:textAlignment w:val="auto"/>
        <w:rPr>
          <w:rFonts w:hint="default"/>
        </w:rPr>
      </w:pPr>
    </w:p>
    <w:tbl>
      <w:tblPr>
        <w:tblStyle w:val="1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639"/>
        <w:gridCol w:w="4774"/>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9945" w:type="dxa"/>
            <w:gridSpan w:val="3"/>
            <w:vAlign w:val="center"/>
          </w:tcPr>
          <w:p>
            <w:pPr>
              <w:widowControl/>
              <w:autoSpaceDE/>
              <w:autoSpaceDN/>
              <w:spacing w:before="100" w:beforeAutospacing="1" w:after="100" w:afterAutospacing="1"/>
              <w:jc w:val="center"/>
              <w:rPr>
                <w:rFonts w:hint="default" w:ascii="Carlito" w:hAnsi="Carlito" w:cs="Carlito"/>
                <w:b/>
                <w:bCs/>
                <w:lang w:val="pt-BR" w:eastAsia="pt-BR" w:bidi="ar-SA"/>
              </w:rPr>
            </w:pPr>
            <w:r>
              <w:rPr>
                <w:rFonts w:cs="Arial"/>
                <w:b/>
                <w:bCs/>
                <w:color w:val="000000"/>
                <w:sz w:val="18"/>
                <w:szCs w:val="18"/>
              </w:rPr>
              <w:t xml:space="preserve"> INSTITUTO FEDERAL DA PARAÍBA -</w:t>
            </w:r>
            <w:r>
              <w:rPr>
                <w:rFonts w:hint="default" w:cs="Arial"/>
                <w:b/>
                <w:bCs/>
                <w:color w:val="000000"/>
                <w:sz w:val="18"/>
                <w:szCs w:val="18"/>
                <w:lang w:val="pt-BR"/>
              </w:rPr>
              <w:t xml:space="preserve"> CAMPUS SANTA RITA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TIPO DE EQUIPAMENTO</w:t>
            </w:r>
          </w:p>
        </w:tc>
        <w:tc>
          <w:tcPr>
            <w:tcW w:w="4774" w:type="dxa"/>
            <w:vAlign w:val="center"/>
          </w:tcPr>
          <w:p>
            <w:pPr>
              <w:widowControl/>
              <w:autoSpaceDE/>
              <w:autoSpaceDN/>
              <w:jc w:val="center"/>
              <w:rPr>
                <w:rFonts w:ascii="Carlito" w:hAnsi="Carlito" w:cs="Carlito"/>
                <w:lang w:val="pt-BR" w:eastAsia="pt-BR" w:bidi="ar-SA"/>
              </w:rPr>
            </w:pPr>
            <w:r>
              <w:rPr>
                <w:rFonts w:ascii="Carlito" w:hAnsi="Carlito" w:cs="Carlito"/>
                <w:b/>
                <w:bCs/>
                <w:lang w:val="pt-BR" w:eastAsia="pt-BR" w:bidi="ar-SA"/>
              </w:rPr>
              <w:t>DESCRIÇÃO RESUMIDA</w:t>
            </w:r>
          </w:p>
        </w:tc>
        <w:tc>
          <w:tcPr>
            <w:tcW w:w="2532"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b/>
                <w:bCs/>
                <w:lang w:val="pt-BR" w:eastAsia="pt-BR" w:bidi="ar-SA"/>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639" w:type="dxa"/>
            <w:vAlign w:val="center"/>
          </w:tcPr>
          <w:p>
            <w:pPr>
              <w:widowControl/>
              <w:autoSpaceDE/>
              <w:autoSpaceDN/>
              <w:spacing w:before="100" w:beforeAutospacing="1" w:after="100" w:afterAutospacing="1"/>
              <w:jc w:val="center"/>
              <w:rPr>
                <w:rFonts w:ascii="Carlito" w:hAnsi="Carlito" w:cs="Carlito"/>
                <w:lang w:val="pt-BR" w:eastAsia="pt-BR" w:bidi="ar-SA"/>
              </w:rPr>
            </w:pPr>
            <w:r>
              <w:rPr>
                <w:rFonts w:ascii="Carlito" w:hAnsi="Carlito" w:cs="Carlito"/>
                <w:lang w:val="pt-BR" w:eastAsia="pt-BR" w:bidi="ar-SA"/>
              </w:rPr>
              <w:t>I</w:t>
            </w:r>
          </w:p>
        </w:tc>
        <w:tc>
          <w:tcPr>
            <w:tcW w:w="4774" w:type="dxa"/>
            <w:vAlign w:val="center"/>
          </w:tcPr>
          <w:p>
            <w:pPr>
              <w:widowControl/>
              <w:autoSpaceDE/>
              <w:autoSpaceDN/>
              <w:jc w:val="both"/>
              <w:rPr>
                <w:rFonts w:ascii="Carlito" w:hAnsi="Carlito" w:cs="Carlito"/>
                <w:lang w:val="pt-BR" w:eastAsia="pt-BR" w:bidi="ar-SA"/>
              </w:rPr>
            </w:pPr>
            <w:r>
              <w:rPr>
                <w:rFonts w:ascii="Carlito" w:hAnsi="Carlito" w:cs="Carlito"/>
                <w:lang w:val="pt-BR" w:eastAsia="pt-BR" w:bidi="ar-SA"/>
              </w:rPr>
              <w:t>Multifuncional monocromática - papel A4 - 30 ppm</w:t>
            </w:r>
          </w:p>
        </w:tc>
        <w:tc>
          <w:tcPr>
            <w:tcW w:w="2532" w:type="dxa"/>
            <w:vAlign w:val="center"/>
          </w:tcPr>
          <w:p>
            <w:pPr>
              <w:widowControl/>
              <w:autoSpaceDE/>
              <w:autoSpaceDN/>
              <w:jc w:val="center"/>
              <w:rPr>
                <w:rFonts w:ascii="Carlito" w:hAnsi="Carlito" w:cs="Carlito"/>
                <w:color w:val="FF0000"/>
                <w:lang w:val="pt-BR" w:eastAsia="pt-BR" w:bidi="ar-SA"/>
              </w:rPr>
            </w:pPr>
            <w:r>
              <w:rPr>
                <w:rFonts w:hint="default" w:ascii="Carlito" w:hAnsi="Carlito" w:cs="Carlito"/>
                <w:color w:val="auto"/>
                <w:lang w:val="en-US" w:eastAsia="pt-BR" w:bidi="ar-SA"/>
              </w:rPr>
              <w:t>4</w:t>
            </w:r>
          </w:p>
        </w:tc>
      </w:tr>
    </w:tbl>
    <w:p>
      <w:pPr>
        <w:numPr>
          <w:ilvl w:val="1"/>
          <w:numId w:val="2"/>
        </w:numPr>
        <w:tabs>
          <w:tab w:val="left" w:pos="993"/>
        </w:tabs>
        <w:spacing w:before="120" w:after="120" w:line="276" w:lineRule="auto"/>
        <w:ind w:left="425" w:firstLine="0"/>
        <w:jc w:val="both"/>
        <w:rPr>
          <w:rFonts w:hint="default"/>
          <w:color w:val="000000"/>
          <w:sz w:val="21"/>
          <w:szCs w:val="21"/>
          <w:shd w:val="clear" w:color="auto" w:fill="FFFFFF"/>
        </w:rPr>
      </w:pPr>
      <w:r>
        <w:rPr>
          <w:rFonts w:hint="default"/>
          <w:color w:val="000000"/>
          <w:sz w:val="21"/>
          <w:szCs w:val="21"/>
          <w:shd w:val="clear" w:color="auto" w:fill="FFFFFF"/>
        </w:rPr>
        <w:t>A especificação técnica mínima de cada tipo de equipamento, local de instalação e demais requisitos serão descritos no presente documento.</w:t>
      </w:r>
    </w:p>
    <w:p>
      <w:pPr>
        <w:pStyle w:val="34"/>
        <w:rPr>
          <w:rFonts w:cs="Arial"/>
          <w:sz w:val="21"/>
          <w:szCs w:val="21"/>
        </w:rPr>
      </w:pPr>
      <w:r>
        <w:rPr>
          <w:rFonts w:cs="Arial"/>
          <w:sz w:val="21"/>
          <w:szCs w:val="21"/>
        </w:rPr>
        <w:t>DA CLASSIFICAÇÃO DOS SERVIÇOS E FORMA DE SELEÇÃO DO FORNECEDOR</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Trata-se de serviço comum de caráter continuado sem fornecimento de mão de obra em regime de dedicação exclusiva, a ser contratado mediante licitação, na modalidade pregão, em sua forma eletrônica.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Os serviços a serem contratados enquadram-se nos pressupostos do Decreto n° 9.507, de 21 de setembro de 2018, não se constituindo em quaisquer das atividades, previstas no art. 3º do aludido decreto, cuja execução indireta é vedada.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prestação dos serviços não gera vínculo empregatício entre os empregados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e a Administração </w:t>
      </w:r>
      <w:r>
        <w:rPr>
          <w:rFonts w:cs="Arial"/>
          <w:color w:val="000000"/>
          <w:sz w:val="21"/>
          <w:szCs w:val="21"/>
          <w:shd w:val="clear" w:color="auto" w:fill="FFFFFF"/>
          <w:lang w:val="pt-BR"/>
        </w:rPr>
        <w:t>CONTRATANTE</w:t>
      </w:r>
      <w:r>
        <w:rPr>
          <w:rFonts w:cs="Arial"/>
          <w:color w:val="000000"/>
          <w:sz w:val="21"/>
          <w:szCs w:val="21"/>
          <w:shd w:val="clear" w:color="auto" w:fill="FFFFFF"/>
        </w:rPr>
        <w:t>, vedando-se qualquer relação entre estes que caracterize pessoalidade e subordinação direta.</w:t>
      </w:r>
    </w:p>
    <w:p>
      <w:pPr>
        <w:pStyle w:val="34"/>
        <w:rPr>
          <w:rFonts w:cs="Arial"/>
          <w:sz w:val="21"/>
          <w:szCs w:val="21"/>
        </w:rPr>
      </w:pPr>
      <w:r>
        <w:rPr>
          <w:rFonts w:cs="Arial"/>
          <w:sz w:val="21"/>
          <w:szCs w:val="21"/>
        </w:rPr>
        <w:t>REQUISITOS DA CONTRATAÇÃO</w:t>
      </w:r>
    </w:p>
    <w:p>
      <w:pPr>
        <w:suppressAutoHyphens/>
        <w:spacing w:after="120"/>
        <w:ind w:left="716"/>
        <w:jc w:val="both"/>
        <w:rPr>
          <w:rFonts w:cs="Arial"/>
          <w:sz w:val="21"/>
          <w:szCs w:val="21"/>
        </w:rPr>
      </w:pP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Conforme Estudos Preliminares, os requisitos da contratação abrangem o seguinte:</w:t>
      </w:r>
    </w:p>
    <w:p>
      <w:pPr>
        <w:numPr>
          <w:ilvl w:val="2"/>
          <w:numId w:val="2"/>
        </w:numPr>
        <w:tabs>
          <w:tab w:val="left" w:pos="993"/>
        </w:tabs>
        <w:spacing w:before="120" w:after="120" w:line="276" w:lineRule="auto"/>
        <w:ind w:left="845" w:leftChars="0" w:firstLine="0"/>
        <w:jc w:val="both"/>
        <w:rPr>
          <w:rFonts w:cs="Arial"/>
          <w:b/>
          <w:bCs/>
          <w:color w:val="000000"/>
          <w:sz w:val="21"/>
          <w:szCs w:val="21"/>
          <w:shd w:val="clear" w:color="auto" w:fill="FFFFFF"/>
        </w:rPr>
      </w:pPr>
      <w:r>
        <w:rPr>
          <w:rFonts w:hint="default" w:cs="Arial"/>
          <w:b/>
          <w:bCs/>
          <w:color w:val="000000"/>
          <w:sz w:val="21"/>
          <w:szCs w:val="21"/>
          <w:shd w:val="clear" w:color="auto" w:fill="FFFFFF"/>
          <w:lang w:val="pt-BR"/>
        </w:rPr>
        <w:t>Requisitos de Negócio:</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 prestação do serviço deve incluir o fornecimento de impressoras mul</w:t>
      </w:r>
      <w:r>
        <w:rPr>
          <w:rFonts w:hint="default" w:cs="Arial"/>
          <w:color w:val="000000"/>
          <w:sz w:val="21"/>
          <w:szCs w:val="21"/>
          <w:shd w:val="clear" w:color="auto" w:fill="FFFFFF"/>
          <w:lang w:val="pt-BR"/>
        </w:rPr>
        <w:t>ti</w:t>
      </w:r>
      <w:r>
        <w:rPr>
          <w:rFonts w:hint="default" w:cs="Arial"/>
          <w:color w:val="000000"/>
          <w:sz w:val="21"/>
          <w:szCs w:val="21"/>
          <w:shd w:val="clear" w:color="auto" w:fill="FFFFFF"/>
        </w:rPr>
        <w:t>funcionais de rede e seus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acessórios, suprimentos, insumos/consumíveis, so</w:t>
      </w:r>
      <w:r>
        <w:rPr>
          <w:rFonts w:hint="default" w:cs="Arial"/>
          <w:color w:val="000000"/>
          <w:sz w:val="21"/>
          <w:szCs w:val="21"/>
          <w:shd w:val="clear" w:color="auto" w:fill="FFFFFF"/>
          <w:lang w:val="pt-BR"/>
        </w:rPr>
        <w:t>ft</w:t>
      </w:r>
      <w:r>
        <w:rPr>
          <w:rFonts w:hint="default" w:cs="Arial"/>
          <w:color w:val="000000"/>
          <w:sz w:val="21"/>
          <w:szCs w:val="21"/>
          <w:shd w:val="clear" w:color="auto" w:fill="FFFFFF"/>
        </w:rPr>
        <w:t>ware de contabilização e gerenciamento de</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impressões/cópias efe</w:t>
      </w:r>
      <w:r>
        <w:rPr>
          <w:rFonts w:hint="default" w:cs="Arial"/>
          <w:color w:val="000000"/>
          <w:sz w:val="21"/>
          <w:szCs w:val="21"/>
          <w:shd w:val="clear" w:color="auto" w:fill="FFFFFF"/>
          <w:lang w:val="pt-BR"/>
        </w:rPr>
        <w:t>ti</w:t>
      </w:r>
      <w:r>
        <w:rPr>
          <w:rFonts w:hint="default" w:cs="Arial"/>
          <w:color w:val="000000"/>
          <w:sz w:val="21"/>
          <w:szCs w:val="21"/>
          <w:shd w:val="clear" w:color="auto" w:fill="FFFFFF"/>
        </w:rPr>
        <w:t>vamente realizadas, assistência técnica/manutenção - com fornecimento de peças e</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componentes, exceto papel - bem como quaisquer outros elementos necessários à prestação dos serviços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para fins de atendimento às necessidades das unidades administr</w:t>
      </w:r>
      <w:r>
        <w:rPr>
          <w:rFonts w:hint="default" w:cs="Arial"/>
          <w:color w:val="000000"/>
          <w:sz w:val="21"/>
          <w:szCs w:val="21"/>
          <w:shd w:val="clear" w:color="auto" w:fill="FFFFFF"/>
          <w:lang w:val="pt-BR"/>
        </w:rPr>
        <w:t>ati</w:t>
      </w:r>
      <w:r>
        <w:rPr>
          <w:rFonts w:hint="default" w:cs="Arial"/>
          <w:color w:val="000000"/>
          <w:sz w:val="21"/>
          <w:szCs w:val="21"/>
          <w:shd w:val="clear" w:color="auto" w:fill="FFFFFF"/>
        </w:rPr>
        <w:t>vas e acadêmicas vinculadas à Reitoria</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do IFPB;</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Racionalização das a</w:t>
      </w:r>
      <w:r>
        <w:rPr>
          <w:rFonts w:hint="default" w:cs="Arial"/>
          <w:color w:val="000000"/>
          <w:sz w:val="21"/>
          <w:szCs w:val="21"/>
          <w:shd w:val="clear" w:color="auto" w:fill="FFFFFF"/>
          <w:lang w:val="pt-BR"/>
        </w:rPr>
        <w:t>ti</w:t>
      </w:r>
      <w:r>
        <w:rPr>
          <w:rFonts w:hint="default" w:cs="Arial"/>
          <w:color w:val="000000"/>
          <w:sz w:val="21"/>
          <w:szCs w:val="21"/>
          <w:shd w:val="clear" w:color="auto" w:fill="FFFFFF"/>
        </w:rPr>
        <w:t>vidades administra</w:t>
      </w:r>
      <w:r>
        <w:rPr>
          <w:rFonts w:hint="default" w:cs="Arial"/>
          <w:color w:val="000000"/>
          <w:sz w:val="21"/>
          <w:szCs w:val="21"/>
          <w:shd w:val="clear" w:color="auto" w:fill="FFFFFF"/>
          <w:lang w:val="pt-BR"/>
        </w:rPr>
        <w:t>ti</w:t>
      </w:r>
      <w:r>
        <w:rPr>
          <w:rFonts w:hint="default" w:cs="Arial"/>
          <w:color w:val="000000"/>
          <w:sz w:val="21"/>
          <w:szCs w:val="21"/>
          <w:shd w:val="clear" w:color="auto" w:fill="FFFFFF"/>
        </w:rPr>
        <w:t>vas no que diz respeito à alocação de recursos humanos para</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manutenção dos equipamentos, aquisição de suprimentos e gestão patrimonial das impressoras;</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Deverá haver prestação de suporte técnico quando necessário;</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Deverá haver prestação de assistência técnica on-site;</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Deverá haver fornecimento de so</w:t>
      </w:r>
      <w:r>
        <w:rPr>
          <w:rFonts w:hint="default" w:cs="Arial"/>
          <w:color w:val="000000"/>
          <w:sz w:val="21"/>
          <w:szCs w:val="21"/>
          <w:shd w:val="clear" w:color="auto" w:fill="FFFFFF"/>
          <w:lang w:val="pt-BR"/>
        </w:rPr>
        <w:t>ft</w:t>
      </w:r>
      <w:r>
        <w:rPr>
          <w:rFonts w:hint="default" w:cs="Arial"/>
          <w:color w:val="000000"/>
          <w:sz w:val="21"/>
          <w:szCs w:val="21"/>
          <w:shd w:val="clear" w:color="auto" w:fill="FFFFFF"/>
        </w:rPr>
        <w:t>ware para gerenciamento e monitoramento on-line do ambiente e</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parque de impressoras;</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Deverá haver fornecimento de mecanismo de registro e acompanhamento dos chamados técnicos para</w:t>
      </w:r>
      <w:r>
        <w:rPr>
          <w:rFonts w:hint="default"/>
          <w:color w:val="000000"/>
          <w:sz w:val="21"/>
          <w:szCs w:val="21"/>
          <w:shd w:val="clear" w:color="auto" w:fill="FFFFFF"/>
          <w:lang w:val="pt-BR"/>
        </w:rPr>
        <w:t xml:space="preserve"> </w:t>
      </w:r>
      <w:r>
        <w:rPr>
          <w:rFonts w:hint="default"/>
          <w:color w:val="000000"/>
          <w:sz w:val="21"/>
          <w:szCs w:val="21"/>
          <w:shd w:val="clear" w:color="auto" w:fill="FFFFFF"/>
        </w:rPr>
        <w:t>gestão e monitoramento das ocorrências relativas aos serviços de impressão;</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Deverá haver gestão de páginas impressas, com a disponibilização de sistema de informação,</w:t>
      </w:r>
      <w:r>
        <w:rPr>
          <w:rFonts w:hint="default"/>
          <w:color w:val="000000"/>
          <w:sz w:val="21"/>
          <w:szCs w:val="21"/>
          <w:shd w:val="clear" w:color="auto" w:fill="FFFFFF"/>
          <w:lang w:val="pt-BR"/>
        </w:rPr>
        <w:t xml:space="preserve"> </w:t>
      </w:r>
      <w:r>
        <w:rPr>
          <w:rFonts w:hint="default"/>
          <w:color w:val="000000"/>
          <w:sz w:val="21"/>
          <w:szCs w:val="21"/>
          <w:shd w:val="clear" w:color="auto" w:fill="FFFFFF"/>
        </w:rPr>
        <w:t>possibilitando contabilização, controle por cotas e bilhetagem;</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Deverá haver relatórios gerenciais de impressão e dos equipamentos;</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 xml:space="preserve">A </w:t>
      </w:r>
      <w:r>
        <w:rPr>
          <w:rFonts w:hint="default"/>
          <w:color w:val="000000"/>
          <w:sz w:val="21"/>
          <w:szCs w:val="21"/>
          <w:shd w:val="clear" w:color="auto" w:fill="FFFFFF"/>
          <w:lang w:val="pt-BR"/>
        </w:rPr>
        <w:t>CONTRATADA</w:t>
      </w:r>
      <w:r>
        <w:rPr>
          <w:rFonts w:hint="default"/>
          <w:color w:val="000000"/>
          <w:sz w:val="21"/>
          <w:szCs w:val="21"/>
          <w:shd w:val="clear" w:color="auto" w:fill="FFFFFF"/>
        </w:rPr>
        <w:t xml:space="preserve"> deverá fornecer, no mínimo, 1 (um) equipamento de backup-mul</w:t>
      </w:r>
      <w:r>
        <w:rPr>
          <w:rFonts w:hint="default"/>
          <w:color w:val="000000"/>
          <w:sz w:val="21"/>
          <w:szCs w:val="21"/>
          <w:shd w:val="clear" w:color="auto" w:fill="FFFFFF"/>
          <w:lang w:val="pt-BR"/>
        </w:rPr>
        <w:t>ti</w:t>
      </w:r>
      <w:r>
        <w:rPr>
          <w:rFonts w:hint="default"/>
          <w:color w:val="000000"/>
          <w:sz w:val="21"/>
          <w:szCs w:val="21"/>
          <w:shd w:val="clear" w:color="auto" w:fill="FFFFFF"/>
        </w:rPr>
        <w:t xml:space="preserve">funcional </w:t>
      </w:r>
      <w:r>
        <w:rPr>
          <w:rFonts w:hint="default"/>
          <w:color w:val="000000"/>
          <w:sz w:val="21"/>
          <w:szCs w:val="21"/>
          <w:shd w:val="clear" w:color="auto" w:fill="FFFFFF"/>
          <w:lang w:val="pt-BR"/>
        </w:rPr>
        <w:t xml:space="preserve">monocromática </w:t>
      </w:r>
      <w:r>
        <w:rPr>
          <w:rFonts w:hint="default"/>
          <w:color w:val="000000"/>
          <w:sz w:val="21"/>
          <w:szCs w:val="21"/>
          <w:shd w:val="clear" w:color="auto" w:fill="FFFFFF"/>
        </w:rPr>
        <w:t>A4 - para que não haja paralisação dos serviços de impressão quando de um eventual problema grave em</w:t>
      </w:r>
      <w:r>
        <w:rPr>
          <w:rFonts w:hint="default"/>
          <w:color w:val="000000"/>
          <w:sz w:val="21"/>
          <w:szCs w:val="21"/>
          <w:shd w:val="clear" w:color="auto" w:fill="FFFFFF"/>
          <w:lang w:val="pt-BR"/>
        </w:rPr>
        <w:t xml:space="preserve"> </w:t>
      </w:r>
      <w:r>
        <w:rPr>
          <w:rFonts w:hint="default"/>
          <w:color w:val="000000"/>
          <w:sz w:val="21"/>
          <w:szCs w:val="21"/>
          <w:shd w:val="clear" w:color="auto" w:fill="FFFFFF"/>
        </w:rPr>
        <w:t>uma impressora.</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Suporte aos usuários da solução de impressão, de modo presencial e remoto, além do provimento de</w:t>
      </w:r>
      <w:r>
        <w:rPr>
          <w:rFonts w:hint="default"/>
          <w:color w:val="000000"/>
          <w:sz w:val="21"/>
          <w:szCs w:val="21"/>
          <w:shd w:val="clear" w:color="auto" w:fill="FFFFFF"/>
          <w:lang w:val="pt-BR"/>
        </w:rPr>
        <w:t xml:space="preserve"> </w:t>
      </w:r>
      <w:r>
        <w:rPr>
          <w:rFonts w:hint="default"/>
          <w:color w:val="000000"/>
          <w:sz w:val="21"/>
          <w:szCs w:val="21"/>
          <w:shd w:val="clear" w:color="auto" w:fill="FFFFFF"/>
        </w:rPr>
        <w:t xml:space="preserve">canal para abertura de chamados por meio de sistema próprio de gerenciamento de chamados da </w:t>
      </w:r>
      <w:r>
        <w:rPr>
          <w:rFonts w:hint="default"/>
          <w:color w:val="000000"/>
          <w:sz w:val="21"/>
          <w:szCs w:val="21"/>
          <w:shd w:val="clear" w:color="auto" w:fill="FFFFFF"/>
          <w:lang w:val="pt-BR"/>
        </w:rPr>
        <w:t xml:space="preserve">CONTRATADA </w:t>
      </w:r>
      <w:r>
        <w:rPr>
          <w:rFonts w:hint="default"/>
          <w:color w:val="000000"/>
          <w:sz w:val="21"/>
          <w:szCs w:val="21"/>
          <w:shd w:val="clear" w:color="auto" w:fill="FFFFFF"/>
        </w:rPr>
        <w:t xml:space="preserve">(Service-Desk), através de telefone fixo/celular local (DDD 83) ou 0800, ou por e-mail. A </w:t>
      </w:r>
      <w:r>
        <w:rPr>
          <w:rFonts w:hint="default"/>
          <w:color w:val="000000"/>
          <w:sz w:val="21"/>
          <w:szCs w:val="21"/>
          <w:shd w:val="clear" w:color="auto" w:fill="FFFFFF"/>
          <w:lang w:val="pt-BR"/>
        </w:rPr>
        <w:t>CONTRATADA</w:t>
      </w:r>
      <w:r>
        <w:rPr>
          <w:rFonts w:hint="default"/>
          <w:color w:val="000000"/>
          <w:sz w:val="21"/>
          <w:szCs w:val="21"/>
          <w:shd w:val="clear" w:color="auto" w:fill="FFFFFF"/>
        </w:rPr>
        <w:t xml:space="preserve"> deverá</w:t>
      </w:r>
      <w:r>
        <w:rPr>
          <w:rFonts w:hint="default"/>
          <w:color w:val="000000"/>
          <w:sz w:val="21"/>
          <w:szCs w:val="21"/>
          <w:shd w:val="clear" w:color="auto" w:fill="FFFFFF"/>
          <w:lang w:val="pt-BR"/>
        </w:rPr>
        <w:t xml:space="preserve"> </w:t>
      </w:r>
      <w:r>
        <w:rPr>
          <w:rFonts w:hint="default"/>
          <w:color w:val="000000"/>
          <w:sz w:val="21"/>
          <w:szCs w:val="21"/>
          <w:shd w:val="clear" w:color="auto" w:fill="FFFFFF"/>
        </w:rPr>
        <w:t>subs</w:t>
      </w:r>
      <w:r>
        <w:rPr>
          <w:rFonts w:hint="default"/>
          <w:color w:val="000000"/>
          <w:sz w:val="21"/>
          <w:szCs w:val="21"/>
          <w:shd w:val="clear" w:color="auto" w:fill="FFFFFF"/>
          <w:lang w:val="pt-BR"/>
        </w:rPr>
        <w:t>tit</w:t>
      </w:r>
      <w:r>
        <w:rPr>
          <w:rFonts w:hint="default"/>
          <w:color w:val="000000"/>
          <w:sz w:val="21"/>
          <w:szCs w:val="21"/>
          <w:shd w:val="clear" w:color="auto" w:fill="FFFFFF"/>
        </w:rPr>
        <w:t>uir, de acordo com os níveis de serviço, o equipamento u</w:t>
      </w:r>
      <w:r>
        <w:rPr>
          <w:rFonts w:hint="default"/>
          <w:color w:val="000000"/>
          <w:sz w:val="21"/>
          <w:szCs w:val="21"/>
          <w:shd w:val="clear" w:color="auto" w:fill="FFFFFF"/>
          <w:lang w:val="pt-BR"/>
        </w:rPr>
        <w:t>ti</w:t>
      </w:r>
      <w:r>
        <w:rPr>
          <w:rFonts w:hint="default"/>
          <w:color w:val="000000"/>
          <w:sz w:val="21"/>
          <w:szCs w:val="21"/>
          <w:shd w:val="clear" w:color="auto" w:fill="FFFFFF"/>
        </w:rPr>
        <w:t>lizado na solução, já instalado, por um novo,</w:t>
      </w:r>
      <w:r>
        <w:rPr>
          <w:rFonts w:hint="default"/>
          <w:color w:val="000000"/>
          <w:sz w:val="21"/>
          <w:szCs w:val="21"/>
          <w:shd w:val="clear" w:color="auto" w:fill="FFFFFF"/>
          <w:lang w:val="pt-BR"/>
        </w:rPr>
        <w:t xml:space="preserve"> </w:t>
      </w:r>
      <w:r>
        <w:rPr>
          <w:rFonts w:hint="default"/>
          <w:color w:val="000000"/>
          <w:sz w:val="21"/>
          <w:szCs w:val="21"/>
          <w:shd w:val="clear" w:color="auto" w:fill="FFFFFF"/>
        </w:rPr>
        <w:t>igual ou superior em caracterí</w:t>
      </w:r>
      <w:r>
        <w:rPr>
          <w:rFonts w:hint="default"/>
          <w:color w:val="000000"/>
          <w:sz w:val="21"/>
          <w:szCs w:val="21"/>
          <w:shd w:val="clear" w:color="auto" w:fill="FFFFFF"/>
          <w:lang w:val="pt-BR"/>
        </w:rPr>
        <w:t>sti</w:t>
      </w:r>
      <w:r>
        <w:rPr>
          <w:rFonts w:hint="default"/>
          <w:color w:val="000000"/>
          <w:sz w:val="21"/>
          <w:szCs w:val="21"/>
          <w:shd w:val="clear" w:color="auto" w:fill="FFFFFF"/>
        </w:rPr>
        <w:t xml:space="preserve">cas técnicas, sem ônus para </w:t>
      </w:r>
      <w:r>
        <w:rPr>
          <w:rFonts w:hint="default"/>
          <w:color w:val="000000"/>
          <w:sz w:val="21"/>
          <w:szCs w:val="21"/>
          <w:shd w:val="clear" w:color="auto" w:fill="FFFFFF"/>
          <w:lang w:val="pt-BR"/>
        </w:rPr>
        <w:t>a CONTRATANTE</w:t>
      </w:r>
      <w:r>
        <w:rPr>
          <w:rFonts w:hint="default"/>
          <w:color w:val="000000"/>
          <w:sz w:val="21"/>
          <w:szCs w:val="21"/>
          <w:shd w:val="clear" w:color="auto" w:fill="FFFFFF"/>
        </w:rPr>
        <w:t>, quando comprovados defeitos de</w:t>
      </w:r>
      <w:r>
        <w:rPr>
          <w:rFonts w:hint="default"/>
          <w:color w:val="000000"/>
          <w:sz w:val="21"/>
          <w:szCs w:val="21"/>
          <w:shd w:val="clear" w:color="auto" w:fill="FFFFFF"/>
          <w:lang w:val="pt-BR"/>
        </w:rPr>
        <w:t xml:space="preserve"> </w:t>
      </w:r>
      <w:r>
        <w:rPr>
          <w:rFonts w:hint="default"/>
          <w:color w:val="000000"/>
          <w:sz w:val="21"/>
          <w:szCs w:val="21"/>
          <w:shd w:val="clear" w:color="auto" w:fill="FFFFFF"/>
        </w:rPr>
        <w:t xml:space="preserve">fabricação do próprio ou de seus componentes, que comprometam seu desempenho ou limitem seu uso. </w:t>
      </w:r>
      <w:r>
        <w:rPr>
          <w:rFonts w:hint="default"/>
          <w:color w:val="000000"/>
          <w:sz w:val="21"/>
          <w:szCs w:val="21"/>
          <w:shd w:val="clear" w:color="auto" w:fill="FFFFFF"/>
          <w:lang w:val="pt-BR"/>
        </w:rPr>
        <w:t>A CONTRATANTE</w:t>
      </w:r>
      <w:r>
        <w:rPr>
          <w:rFonts w:hint="default"/>
          <w:color w:val="000000"/>
          <w:sz w:val="21"/>
          <w:szCs w:val="21"/>
          <w:shd w:val="clear" w:color="auto" w:fill="FFFFFF"/>
        </w:rPr>
        <w:t xml:space="preserve"> irá considerar a manutenção efe</w:t>
      </w:r>
      <w:r>
        <w:rPr>
          <w:rFonts w:hint="default"/>
          <w:color w:val="000000"/>
          <w:sz w:val="21"/>
          <w:szCs w:val="21"/>
          <w:shd w:val="clear" w:color="auto" w:fill="FFFFFF"/>
          <w:lang w:val="pt-BR"/>
        </w:rPr>
        <w:t>ti</w:t>
      </w:r>
      <w:r>
        <w:rPr>
          <w:rFonts w:hint="default"/>
          <w:color w:val="000000"/>
          <w:sz w:val="21"/>
          <w:szCs w:val="21"/>
          <w:shd w:val="clear" w:color="auto" w:fill="FFFFFF"/>
        </w:rPr>
        <w:t>vamente concluída quando sua equipe de tecnologia da informação</w:t>
      </w:r>
      <w:r>
        <w:rPr>
          <w:rFonts w:hint="default"/>
          <w:color w:val="000000"/>
          <w:sz w:val="21"/>
          <w:szCs w:val="21"/>
          <w:shd w:val="clear" w:color="auto" w:fill="FFFFFF"/>
          <w:lang w:val="pt-BR"/>
        </w:rPr>
        <w:t xml:space="preserve"> </w:t>
      </w:r>
      <w:r>
        <w:rPr>
          <w:rFonts w:hint="default"/>
          <w:color w:val="000000"/>
          <w:sz w:val="21"/>
          <w:szCs w:val="21"/>
          <w:shd w:val="clear" w:color="auto" w:fill="FFFFFF"/>
        </w:rPr>
        <w:t>receber a confirmação pelo usuário da conclusão do chamado. Os prazos para resolução dos chamados serão</w:t>
      </w:r>
      <w:r>
        <w:rPr>
          <w:rFonts w:hint="default"/>
          <w:color w:val="000000"/>
          <w:sz w:val="21"/>
          <w:szCs w:val="21"/>
          <w:shd w:val="clear" w:color="auto" w:fill="FFFFFF"/>
          <w:lang w:val="pt-BR"/>
        </w:rPr>
        <w:t xml:space="preserve"> </w:t>
      </w:r>
      <w:r>
        <w:rPr>
          <w:rFonts w:hint="default"/>
          <w:color w:val="000000"/>
          <w:sz w:val="21"/>
          <w:szCs w:val="21"/>
          <w:shd w:val="clear" w:color="auto" w:fill="FFFFFF"/>
        </w:rPr>
        <w:t>definidos em relação ao instante da comunicação do problema, independente da forma de abertura do</w:t>
      </w:r>
      <w:r>
        <w:rPr>
          <w:rFonts w:hint="default"/>
          <w:color w:val="000000"/>
          <w:sz w:val="21"/>
          <w:szCs w:val="21"/>
          <w:shd w:val="clear" w:color="auto" w:fill="FFFFFF"/>
          <w:lang w:val="pt-BR"/>
        </w:rPr>
        <w:t xml:space="preserve"> </w:t>
      </w:r>
      <w:r>
        <w:rPr>
          <w:rFonts w:hint="default"/>
          <w:color w:val="000000"/>
          <w:sz w:val="21"/>
          <w:szCs w:val="21"/>
          <w:shd w:val="clear" w:color="auto" w:fill="FFFFFF"/>
        </w:rPr>
        <w:t>chamado (e-mail, sistema de controle dos chamados ou contato telefônico).</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olor w:val="000000"/>
          <w:sz w:val="21"/>
          <w:szCs w:val="21"/>
          <w:shd w:val="clear" w:color="auto" w:fill="FFFFFF"/>
        </w:rPr>
        <w:t>Os tempos máximos de atendimento e resolução do problema estão especificados abaixo, nos acordos</w:t>
      </w:r>
      <w:r>
        <w:rPr>
          <w:rFonts w:hint="default"/>
          <w:color w:val="000000"/>
          <w:sz w:val="21"/>
          <w:szCs w:val="21"/>
          <w:shd w:val="clear" w:color="auto" w:fill="FFFFFF"/>
          <w:lang w:val="pt-BR"/>
        </w:rPr>
        <w:t xml:space="preserve"> </w:t>
      </w:r>
      <w:r>
        <w:rPr>
          <w:rFonts w:hint="default"/>
          <w:color w:val="000000"/>
          <w:sz w:val="21"/>
          <w:szCs w:val="21"/>
          <w:shd w:val="clear" w:color="auto" w:fill="FFFFFF"/>
        </w:rPr>
        <w:t>de nível de serviço (SLA):</w:t>
      </w:r>
    </w:p>
    <w:p>
      <w:pPr>
        <w:numPr>
          <w:ilvl w:val="4"/>
          <w:numId w:val="2"/>
        </w:numPr>
        <w:tabs>
          <w:tab w:val="left" w:pos="993"/>
        </w:tabs>
        <w:spacing w:before="120" w:after="120" w:line="276" w:lineRule="auto"/>
        <w:ind w:left="1685" w:leftChars="0" w:firstLine="0"/>
        <w:jc w:val="both"/>
        <w:rPr>
          <w:rFonts w:hint="default" w:cs="Arial"/>
          <w:b/>
          <w:bCs/>
          <w:color w:val="000000"/>
          <w:sz w:val="21"/>
          <w:szCs w:val="21"/>
          <w:shd w:val="clear" w:color="auto" w:fill="FFFFFF"/>
        </w:rPr>
      </w:pPr>
      <w:r>
        <w:rPr>
          <w:rFonts w:hint="default"/>
          <w:b/>
          <w:bCs/>
          <w:color w:val="000000"/>
          <w:sz w:val="21"/>
          <w:szCs w:val="21"/>
          <w:shd w:val="clear" w:color="auto" w:fill="FFFFFF"/>
        </w:rPr>
        <w:t>Primeiro nível: SLA = 1 dia útil</w:t>
      </w:r>
    </w:p>
    <w:p>
      <w:pPr>
        <w:numPr>
          <w:ilvl w:val="0"/>
          <w:numId w:val="5"/>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Atendimento via acesso remoto ao equipamento;</w:t>
      </w:r>
    </w:p>
    <w:p>
      <w:pPr>
        <w:numPr>
          <w:ilvl w:val="0"/>
          <w:numId w:val="5"/>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Acionamento via telefone (DDD 83 ou 0800), e-mail ou Service-Desk da CONTRATADA.</w:t>
      </w:r>
    </w:p>
    <w:p>
      <w:pPr>
        <w:numPr>
          <w:ilvl w:val="0"/>
          <w:numId w:val="5"/>
        </w:numPr>
        <w:tabs>
          <w:tab w:val="left" w:pos="993"/>
        </w:tabs>
        <w:spacing w:before="120" w:after="120" w:line="276" w:lineRule="auto"/>
        <w:ind w:left="2200" w:leftChars="0" w:firstLine="0" w:firstLineChars="0"/>
        <w:jc w:val="both"/>
        <w:rPr>
          <w:rFonts w:hint="default" w:cs="Arial"/>
          <w:b w:val="0"/>
          <w:bCs w:val="0"/>
          <w:color w:val="000000"/>
          <w:sz w:val="21"/>
          <w:szCs w:val="21"/>
          <w:shd w:val="clear" w:color="auto" w:fill="FFFFFF"/>
          <w:lang w:val="pt-BR"/>
        </w:rPr>
      </w:pPr>
      <w:r>
        <w:rPr>
          <w:rFonts w:hint="default"/>
          <w:b w:val="0"/>
          <w:bCs w:val="0"/>
          <w:color w:val="000000"/>
          <w:sz w:val="21"/>
          <w:szCs w:val="21"/>
          <w:shd w:val="clear" w:color="auto" w:fill="FFFFFF"/>
          <w:lang w:val="pt-BR"/>
        </w:rPr>
        <w:t>Visa solucionar pequenos problemas de configuração do equipamento e solicitação de intervenção presencial.</w:t>
      </w:r>
    </w:p>
    <w:p>
      <w:pPr>
        <w:numPr>
          <w:ilvl w:val="4"/>
          <w:numId w:val="2"/>
        </w:numPr>
        <w:tabs>
          <w:tab w:val="left" w:pos="993"/>
        </w:tabs>
        <w:spacing w:before="120" w:after="120" w:line="276" w:lineRule="auto"/>
        <w:ind w:left="1685" w:leftChars="0" w:firstLine="0"/>
        <w:jc w:val="both"/>
        <w:rPr>
          <w:rFonts w:hint="default"/>
          <w:b/>
          <w:bCs/>
          <w:color w:val="000000"/>
          <w:sz w:val="21"/>
          <w:szCs w:val="21"/>
          <w:shd w:val="clear" w:color="auto" w:fill="FFFFFF"/>
        </w:rPr>
      </w:pPr>
      <w:r>
        <w:rPr>
          <w:rFonts w:hint="default"/>
          <w:b/>
          <w:bCs/>
          <w:color w:val="000000"/>
          <w:sz w:val="21"/>
          <w:szCs w:val="21"/>
          <w:shd w:val="clear" w:color="auto" w:fill="FFFFFF"/>
        </w:rPr>
        <w:t>Segundo nível: SLA = 2 dias úteis</w:t>
      </w:r>
    </w:p>
    <w:p>
      <w:pPr>
        <w:numPr>
          <w:ilvl w:val="0"/>
          <w:numId w:val="6"/>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Atendimento presencial por técnico da CONTRATADA</w:t>
      </w:r>
    </w:p>
    <w:p>
      <w:pPr>
        <w:numPr>
          <w:ilvl w:val="0"/>
          <w:numId w:val="6"/>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 xml:space="preserve">Acionamento via Service-Desk da CONTRATADA </w:t>
      </w:r>
    </w:p>
    <w:p>
      <w:pPr>
        <w:numPr>
          <w:ilvl w:val="0"/>
          <w:numId w:val="6"/>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Visa o perfeito ajuste e funcionamento do equipamento, como configurações que exija intervenção física e substituição de peças ou manutenções preventivas.</w:t>
      </w:r>
    </w:p>
    <w:p>
      <w:pPr>
        <w:numPr>
          <w:ilvl w:val="4"/>
          <w:numId w:val="2"/>
        </w:numPr>
        <w:tabs>
          <w:tab w:val="left" w:pos="993"/>
        </w:tabs>
        <w:spacing w:before="120" w:after="120" w:line="276" w:lineRule="auto"/>
        <w:ind w:left="1685" w:leftChars="0" w:firstLine="0"/>
        <w:jc w:val="both"/>
        <w:rPr>
          <w:rFonts w:hint="default"/>
          <w:b/>
          <w:bCs/>
          <w:color w:val="000000"/>
          <w:sz w:val="21"/>
          <w:szCs w:val="21"/>
          <w:shd w:val="clear" w:color="auto" w:fill="FFFFFF"/>
          <w:lang w:val="pt-BR"/>
        </w:rPr>
      </w:pPr>
      <w:r>
        <w:rPr>
          <w:rFonts w:hint="default"/>
          <w:b/>
          <w:bCs/>
          <w:color w:val="000000"/>
          <w:sz w:val="21"/>
          <w:szCs w:val="21"/>
          <w:shd w:val="clear" w:color="auto" w:fill="FFFFFF"/>
        </w:rPr>
        <w:t>Terceiro nível: SLA = 3 dias úteis</w:t>
      </w:r>
    </w:p>
    <w:p>
      <w:pPr>
        <w:numPr>
          <w:ilvl w:val="0"/>
          <w:numId w:val="7"/>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Atendimento presencial realizado por técnico da CONTRATADA</w:t>
      </w:r>
    </w:p>
    <w:p>
      <w:pPr>
        <w:numPr>
          <w:ilvl w:val="0"/>
          <w:numId w:val="7"/>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Acionamento via Service-Desk da CONTRATADA</w:t>
      </w:r>
    </w:p>
    <w:p>
      <w:pPr>
        <w:numPr>
          <w:ilvl w:val="0"/>
          <w:numId w:val="7"/>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Visa providenciar a substituição do equipamento cujo problema não for solucionado nos atendimentos de 1º e 2º níveis.</w:t>
      </w:r>
    </w:p>
    <w:p>
      <w:pPr>
        <w:numPr>
          <w:ilvl w:val="0"/>
          <w:numId w:val="7"/>
        </w:numPr>
        <w:tabs>
          <w:tab w:val="left" w:pos="993"/>
        </w:tabs>
        <w:spacing w:before="120" w:after="120" w:line="276" w:lineRule="auto"/>
        <w:ind w:left="2200" w:leftChars="0" w:firstLine="0"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Visa atender a demanda de realocação e reinstalação dos equipamentos a critério da CONTRATANTE.</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 xml:space="preserve">Durante a execução do contrato a </w:t>
      </w:r>
      <w:r>
        <w:rPr>
          <w:rFonts w:hint="default"/>
          <w:color w:val="000000"/>
          <w:sz w:val="21"/>
          <w:szCs w:val="21"/>
          <w:shd w:val="clear" w:color="auto" w:fill="FFFFFF"/>
          <w:lang w:val="pt-BR"/>
        </w:rPr>
        <w:t>CONTRATANTE</w:t>
      </w:r>
      <w:r>
        <w:rPr>
          <w:rFonts w:hint="default"/>
          <w:color w:val="000000"/>
          <w:sz w:val="21"/>
          <w:szCs w:val="21"/>
          <w:shd w:val="clear" w:color="auto" w:fill="FFFFFF"/>
        </w:rPr>
        <w:t xml:space="preserve"> poderá, em comum acordo com a </w:t>
      </w:r>
      <w:r>
        <w:rPr>
          <w:rFonts w:hint="default"/>
          <w:color w:val="000000"/>
          <w:sz w:val="21"/>
          <w:szCs w:val="21"/>
          <w:shd w:val="clear" w:color="auto" w:fill="FFFFFF"/>
          <w:lang w:val="pt-BR"/>
        </w:rPr>
        <w:t>CONTRATADA</w:t>
      </w:r>
      <w:r>
        <w:rPr>
          <w:rFonts w:hint="default"/>
          <w:color w:val="000000"/>
          <w:sz w:val="21"/>
          <w:szCs w:val="21"/>
          <w:shd w:val="clear" w:color="auto" w:fill="FFFFFF"/>
        </w:rPr>
        <w:t>,</w:t>
      </w:r>
      <w:r>
        <w:rPr>
          <w:rFonts w:hint="default"/>
          <w:color w:val="000000"/>
          <w:sz w:val="21"/>
          <w:szCs w:val="21"/>
          <w:shd w:val="clear" w:color="auto" w:fill="FFFFFF"/>
          <w:lang w:val="pt-BR"/>
        </w:rPr>
        <w:t xml:space="preserve"> </w:t>
      </w:r>
      <w:r>
        <w:rPr>
          <w:rFonts w:hint="default"/>
          <w:color w:val="000000"/>
          <w:sz w:val="21"/>
          <w:szCs w:val="21"/>
          <w:shd w:val="clear" w:color="auto" w:fill="FFFFFF"/>
        </w:rPr>
        <w:t>alterar os parâmetros de atendimento, para adequar a realidade das localidades atendidas.</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 xml:space="preserve">As situações que podem, a critério da </w:t>
      </w:r>
      <w:r>
        <w:rPr>
          <w:rFonts w:hint="default"/>
          <w:color w:val="000000"/>
          <w:sz w:val="21"/>
          <w:szCs w:val="21"/>
          <w:shd w:val="clear" w:color="auto" w:fill="FFFFFF"/>
          <w:lang w:val="pt-BR"/>
        </w:rPr>
        <w:t>CONTRATANTE</w:t>
      </w:r>
      <w:r>
        <w:rPr>
          <w:rFonts w:hint="default"/>
          <w:color w:val="000000"/>
          <w:sz w:val="21"/>
          <w:szCs w:val="21"/>
          <w:shd w:val="clear" w:color="auto" w:fill="FFFFFF"/>
        </w:rPr>
        <w:t>, originar chamados de assistência técnica e</w:t>
      </w:r>
      <w:r>
        <w:rPr>
          <w:rFonts w:hint="default"/>
          <w:color w:val="000000"/>
          <w:sz w:val="21"/>
          <w:szCs w:val="21"/>
          <w:shd w:val="clear" w:color="auto" w:fill="FFFFFF"/>
          <w:lang w:val="pt-BR"/>
        </w:rPr>
        <w:t xml:space="preserve"> </w:t>
      </w:r>
      <w:r>
        <w:rPr>
          <w:rFonts w:hint="default"/>
          <w:color w:val="000000"/>
          <w:sz w:val="21"/>
          <w:szCs w:val="21"/>
          <w:shd w:val="clear" w:color="auto" w:fill="FFFFFF"/>
        </w:rPr>
        <w:t xml:space="preserve">conserto de equipamentos à </w:t>
      </w:r>
      <w:r>
        <w:rPr>
          <w:rFonts w:hint="default"/>
          <w:color w:val="000000"/>
          <w:sz w:val="21"/>
          <w:szCs w:val="21"/>
          <w:shd w:val="clear" w:color="auto" w:fill="FFFFFF"/>
          <w:lang w:val="pt-BR"/>
        </w:rPr>
        <w:t>CONTRATADA</w:t>
      </w:r>
      <w:r>
        <w:rPr>
          <w:rFonts w:hint="default"/>
          <w:color w:val="000000"/>
          <w:sz w:val="21"/>
          <w:szCs w:val="21"/>
          <w:shd w:val="clear" w:color="auto" w:fill="FFFFFF"/>
        </w:rPr>
        <w:t xml:space="preserve"> incluem, mas não se limitam, as seguintes:</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rPr>
      </w:pPr>
      <w:r>
        <w:rPr>
          <w:rFonts w:hint="default"/>
          <w:color w:val="000000"/>
          <w:sz w:val="21"/>
          <w:szCs w:val="21"/>
          <w:shd w:val="clear" w:color="auto" w:fill="FFFFFF"/>
        </w:rPr>
        <w:t>Impressão ou cópia com manchas ou riscos;</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rPr>
      </w:pPr>
      <w:r>
        <w:rPr>
          <w:rFonts w:hint="default"/>
          <w:color w:val="000000"/>
          <w:sz w:val="21"/>
          <w:szCs w:val="21"/>
          <w:shd w:val="clear" w:color="auto" w:fill="FFFFFF"/>
        </w:rPr>
        <w:t>Desatolamento de papel;</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rPr>
      </w:pPr>
      <w:r>
        <w:rPr>
          <w:rFonts w:hint="default"/>
          <w:color w:val="000000"/>
          <w:sz w:val="21"/>
          <w:szCs w:val="21"/>
          <w:shd w:val="clear" w:color="auto" w:fill="FFFFFF"/>
        </w:rPr>
        <w:t>Impedimento de alimentação de papel no equipamento;</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rPr>
      </w:pPr>
      <w:r>
        <w:rPr>
          <w:rFonts w:hint="default"/>
          <w:color w:val="000000"/>
          <w:sz w:val="21"/>
          <w:szCs w:val="21"/>
          <w:shd w:val="clear" w:color="auto" w:fill="FFFFFF"/>
        </w:rPr>
        <w:t>Configurações básicas e avançadas dos equipamentos, inclusive nos computadores;</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rPr>
      </w:pPr>
      <w:r>
        <w:rPr>
          <w:rFonts w:hint="default"/>
          <w:color w:val="000000"/>
          <w:sz w:val="21"/>
          <w:szCs w:val="21"/>
          <w:shd w:val="clear" w:color="auto" w:fill="FFFFFF"/>
        </w:rPr>
        <w:t>Fornecimento e instalação de drivers;</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rPr>
      </w:pPr>
      <w:r>
        <w:rPr>
          <w:rFonts w:hint="default"/>
          <w:color w:val="000000"/>
          <w:sz w:val="21"/>
          <w:szCs w:val="21"/>
          <w:shd w:val="clear" w:color="auto" w:fill="FFFFFF"/>
        </w:rPr>
        <w:t>Remanejamento, inclusão e remoção de equipamentos;</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rPr>
      </w:pPr>
      <w:r>
        <w:rPr>
          <w:rFonts w:hint="default"/>
          <w:color w:val="000000"/>
          <w:sz w:val="21"/>
          <w:szCs w:val="21"/>
          <w:shd w:val="clear" w:color="auto" w:fill="FFFFFF"/>
        </w:rPr>
        <w:t>Descarte de consumíveis, exceto papel;</w:t>
      </w:r>
    </w:p>
    <w:p>
      <w:pPr>
        <w:numPr>
          <w:ilvl w:val="0"/>
          <w:numId w:val="8"/>
        </w:numPr>
        <w:tabs>
          <w:tab w:val="left" w:pos="993"/>
          <w:tab w:val="clear" w:pos="425"/>
        </w:tabs>
        <w:spacing w:before="120" w:after="120" w:line="276" w:lineRule="auto"/>
        <w:ind w:left="2200" w:leftChars="0" w:hanging="425" w:firstLineChars="0"/>
        <w:jc w:val="both"/>
        <w:rPr>
          <w:rFonts w:hint="default"/>
          <w:color w:val="000000"/>
          <w:sz w:val="21"/>
          <w:szCs w:val="21"/>
          <w:shd w:val="clear" w:color="auto" w:fill="FFFFFF"/>
          <w:lang w:val="pt-BR"/>
        </w:rPr>
      </w:pPr>
      <w:r>
        <w:rPr>
          <w:rFonts w:hint="default"/>
          <w:color w:val="000000"/>
          <w:sz w:val="21"/>
          <w:szCs w:val="21"/>
          <w:shd w:val="clear" w:color="auto" w:fill="FFFFFF"/>
        </w:rPr>
        <w:t>Manutenção preventiva e corretiva.</w:t>
      </w:r>
    </w:p>
    <w:p>
      <w:pPr>
        <w:numPr>
          <w:ilvl w:val="2"/>
          <w:numId w:val="2"/>
        </w:numPr>
        <w:tabs>
          <w:tab w:val="left" w:pos="993"/>
        </w:tabs>
        <w:spacing w:before="120" w:after="120" w:line="276" w:lineRule="auto"/>
        <w:ind w:left="845" w:leftChars="0" w:firstLine="0"/>
        <w:jc w:val="both"/>
        <w:rPr>
          <w:rFonts w:cs="Arial"/>
          <w:b/>
          <w:bCs/>
          <w:color w:val="000000"/>
          <w:sz w:val="21"/>
          <w:szCs w:val="21"/>
          <w:shd w:val="clear" w:color="auto" w:fill="FFFFFF"/>
        </w:rPr>
      </w:pPr>
      <w:r>
        <w:rPr>
          <w:rFonts w:hint="default" w:cs="Arial"/>
          <w:b/>
          <w:bCs/>
          <w:color w:val="000000"/>
          <w:sz w:val="21"/>
          <w:szCs w:val="21"/>
          <w:shd w:val="clear" w:color="auto" w:fill="FFFFFF"/>
          <w:lang w:val="pt-BR"/>
        </w:rPr>
        <w:t>Requisitos de Tecnológicos:</w:t>
      </w:r>
    </w:p>
    <w:tbl>
      <w:tblPr>
        <w:tblStyle w:val="17"/>
        <w:tblW w:w="9245"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25"/>
        <w:gridCol w:w="3418"/>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 w:hRule="atLeast"/>
        </w:trPr>
        <w:tc>
          <w:tcPr>
            <w:tcW w:w="2825" w:type="dxa"/>
            <w:vMerge w:val="restart"/>
            <w:shd w:val="clear" w:color="auto" w:fill="D7D7D7" w:themeFill="background1" w:themeFillShade="D8"/>
          </w:tcPr>
          <w:p>
            <w:pPr>
              <w:pStyle w:val="63"/>
              <w:spacing w:before="10"/>
              <w:rPr>
                <w:rFonts w:hint="default" w:ascii="Carlito" w:hAnsi="Carlito" w:cs="Carlito"/>
                <w:b/>
                <w:bCs/>
                <w:sz w:val="16"/>
                <w:szCs w:val="16"/>
              </w:rPr>
            </w:pPr>
          </w:p>
          <w:p>
            <w:pPr>
              <w:pStyle w:val="63"/>
              <w:ind w:left="986" w:right="974"/>
              <w:jc w:val="center"/>
              <w:rPr>
                <w:rFonts w:hint="default" w:ascii="Carlito" w:hAnsi="Carlito" w:cs="Carlito"/>
                <w:b/>
                <w:bCs/>
                <w:sz w:val="16"/>
                <w:szCs w:val="16"/>
              </w:rPr>
            </w:pPr>
            <w:r>
              <w:rPr>
                <w:rFonts w:hint="default" w:ascii="Carlito" w:hAnsi="Carlito" w:cs="Carlito"/>
                <w:b/>
                <w:bCs/>
                <w:sz w:val="16"/>
                <w:szCs w:val="16"/>
              </w:rPr>
              <w:t>Especificação</w:t>
            </w:r>
          </w:p>
        </w:tc>
        <w:tc>
          <w:tcPr>
            <w:tcW w:w="3418" w:type="dxa"/>
            <w:shd w:val="clear" w:color="auto" w:fill="D7D7D7" w:themeFill="background1" w:themeFillShade="D8"/>
          </w:tcPr>
          <w:p>
            <w:pPr>
              <w:pStyle w:val="63"/>
              <w:spacing w:before="12" w:line="152" w:lineRule="exact"/>
              <w:ind w:left="149" w:right="136"/>
              <w:jc w:val="center"/>
              <w:rPr>
                <w:rFonts w:hint="default" w:ascii="Carlito" w:hAnsi="Carlito" w:cs="Carlito"/>
                <w:b/>
                <w:bCs/>
                <w:sz w:val="16"/>
                <w:szCs w:val="16"/>
              </w:rPr>
            </w:pPr>
            <w:r>
              <w:rPr>
                <w:rFonts w:hint="default" w:ascii="Carlito" w:hAnsi="Carlito" w:cs="Carlito"/>
                <w:b/>
                <w:bCs/>
                <w:sz w:val="16"/>
                <w:szCs w:val="16"/>
              </w:rPr>
              <w:t>Tipo I</w:t>
            </w:r>
          </w:p>
        </w:tc>
        <w:tc>
          <w:tcPr>
            <w:tcW w:w="3002" w:type="dxa"/>
            <w:shd w:val="clear" w:color="auto" w:fill="D7D7D7" w:themeFill="background1" w:themeFillShade="D8"/>
          </w:tcPr>
          <w:p>
            <w:pPr>
              <w:pStyle w:val="63"/>
              <w:spacing w:before="12" w:line="152" w:lineRule="exact"/>
              <w:ind w:left="822" w:right="809"/>
              <w:jc w:val="center"/>
              <w:rPr>
                <w:rFonts w:hint="default" w:ascii="Carlito" w:hAnsi="Carlito" w:cs="Carlito"/>
                <w:b/>
                <w:bCs/>
                <w:sz w:val="16"/>
                <w:szCs w:val="16"/>
              </w:rPr>
            </w:pPr>
            <w:r>
              <w:rPr>
                <w:rFonts w:hint="default" w:ascii="Carlito" w:hAnsi="Carlito" w:cs="Carlito"/>
                <w:b/>
                <w:bCs/>
                <w:sz w:val="16"/>
                <w:szCs w:val="16"/>
              </w:rPr>
              <w:t>Tipo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2" w:hRule="atLeast"/>
        </w:trPr>
        <w:tc>
          <w:tcPr>
            <w:tcW w:w="2825" w:type="dxa"/>
            <w:vMerge w:val="continue"/>
            <w:shd w:val="clear" w:color="auto" w:fill="D7D7D7" w:themeFill="background1" w:themeFillShade="D8"/>
          </w:tcPr>
          <w:p>
            <w:pPr>
              <w:rPr>
                <w:rFonts w:hint="default" w:ascii="Carlito" w:hAnsi="Carlito" w:cs="Carlito"/>
                <w:b/>
                <w:bCs/>
                <w:sz w:val="16"/>
                <w:szCs w:val="16"/>
              </w:rPr>
            </w:pPr>
          </w:p>
        </w:tc>
        <w:tc>
          <w:tcPr>
            <w:tcW w:w="3418" w:type="dxa"/>
            <w:shd w:val="clear" w:color="auto" w:fill="D7D7D7" w:themeFill="background1" w:themeFillShade="D8"/>
          </w:tcPr>
          <w:p>
            <w:pPr>
              <w:pStyle w:val="63"/>
              <w:spacing w:before="12" w:line="160" w:lineRule="atLeast"/>
              <w:ind w:left="0" w:leftChars="0" w:right="34" w:firstLine="0" w:firstLineChars="0"/>
              <w:jc w:val="center"/>
              <w:rPr>
                <w:rFonts w:hint="default" w:ascii="Carlito" w:hAnsi="Carlito" w:cs="Carlito"/>
                <w:b/>
                <w:bCs/>
                <w:sz w:val="16"/>
                <w:szCs w:val="16"/>
              </w:rPr>
            </w:pPr>
            <w:r>
              <w:rPr>
                <w:rFonts w:hint="default" w:ascii="Carlito" w:hAnsi="Carlito" w:cs="Carlito"/>
                <w:b/>
                <w:bCs/>
                <w:sz w:val="16"/>
                <w:szCs w:val="16"/>
              </w:rPr>
              <w:t>Multifuncional monocromática - papel A4 - 30 ppm</w:t>
            </w:r>
          </w:p>
        </w:tc>
        <w:tc>
          <w:tcPr>
            <w:tcW w:w="3002" w:type="dxa"/>
            <w:shd w:val="clear" w:color="auto" w:fill="D7D7D7" w:themeFill="background1" w:themeFillShade="D8"/>
          </w:tcPr>
          <w:p>
            <w:pPr>
              <w:pStyle w:val="63"/>
              <w:spacing w:before="12" w:line="160" w:lineRule="atLeast"/>
              <w:ind w:left="0" w:leftChars="0" w:right="34" w:firstLine="0" w:firstLineChars="0"/>
              <w:jc w:val="center"/>
              <w:rPr>
                <w:rFonts w:hint="default" w:ascii="Carlito" w:hAnsi="Carlito" w:cs="Carlito"/>
                <w:b/>
                <w:bCs/>
                <w:sz w:val="16"/>
                <w:szCs w:val="16"/>
              </w:rPr>
            </w:pPr>
            <w:r>
              <w:rPr>
                <w:rFonts w:hint="default" w:ascii="Carlito" w:hAnsi="Carlito" w:cs="Carlito"/>
                <w:b/>
                <w:bCs/>
                <w:sz w:val="16"/>
                <w:szCs w:val="16"/>
              </w:rPr>
              <w:t>Multifuncional policromática - papel A4 - de 15 a 25 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2825" w:type="dxa"/>
          </w:tcPr>
          <w:p>
            <w:pPr>
              <w:pStyle w:val="63"/>
              <w:spacing w:before="93" w:line="271" w:lineRule="auto"/>
              <w:ind w:left="93" w:right="14" w:rightChars="7"/>
              <w:jc w:val="both"/>
              <w:rPr>
                <w:rFonts w:hint="default" w:ascii="Carlito" w:hAnsi="Carlito" w:cs="Carlito"/>
                <w:sz w:val="16"/>
                <w:szCs w:val="16"/>
              </w:rPr>
            </w:pPr>
            <w:r>
              <w:rPr>
                <w:rFonts w:hint="default" w:ascii="Carlito" w:hAnsi="Carlito" w:cs="Carlito"/>
                <w:sz w:val="16"/>
                <w:szCs w:val="16"/>
              </w:rPr>
              <w:t>Tecnologia eletrofotográfica a seco</w:t>
            </w:r>
          </w:p>
        </w:tc>
        <w:tc>
          <w:tcPr>
            <w:tcW w:w="6420" w:type="dxa"/>
            <w:gridSpan w:val="2"/>
            <w:vAlign w:val="center"/>
          </w:tcPr>
          <w:p>
            <w:pPr>
              <w:pStyle w:val="63"/>
              <w:keepNext w:val="0"/>
              <w:keepLines w:val="0"/>
              <w:pageBreakBefore w:val="0"/>
              <w:widowControl/>
              <w:kinsoku/>
              <w:wordWrap/>
              <w:overflowPunct/>
              <w:topLinePunct w:val="0"/>
              <w:autoSpaceDE/>
              <w:autoSpaceDN/>
              <w:bidi w:val="0"/>
              <w:adjustRightInd/>
              <w:snapToGrid/>
              <w:ind w:left="91" w:right="74"/>
              <w:jc w:val="center"/>
              <w:textAlignment w:val="auto"/>
              <w:rPr>
                <w:rFonts w:hint="default" w:ascii="Carlito" w:hAnsi="Carlito" w:cs="Carlito"/>
                <w:sz w:val="16"/>
                <w:szCs w:val="16"/>
              </w:rPr>
            </w:pPr>
            <w:r>
              <w:rPr>
                <w:rFonts w:hint="default" w:ascii="Carlito" w:hAnsi="Carlito" w:cs="Carlito"/>
                <w:i/>
                <w:sz w:val="16"/>
                <w:szCs w:val="16"/>
              </w:rPr>
              <w:t>Laser</w:t>
            </w:r>
            <w:r>
              <w:rPr>
                <w:rFonts w:hint="default" w:ascii="Carlito" w:hAnsi="Carlito" w:cs="Carlito"/>
                <w:sz w:val="16"/>
                <w:szCs w:val="16"/>
              </w:rPr>
              <w:t>, LED ou equivalente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5"/>
              <w:ind w:left="93" w:right="14" w:rightChars="7"/>
              <w:jc w:val="both"/>
              <w:rPr>
                <w:rFonts w:hint="default" w:ascii="Carlito" w:hAnsi="Carlito" w:cs="Carlito"/>
                <w:sz w:val="16"/>
                <w:szCs w:val="16"/>
              </w:rPr>
            </w:pPr>
            <w:r>
              <w:rPr>
                <w:rFonts w:hint="default" w:ascii="Carlito" w:hAnsi="Carlito" w:cs="Carlito"/>
                <w:sz w:val="16"/>
                <w:szCs w:val="16"/>
              </w:rPr>
              <w:t>Impressão monocromática</w:t>
            </w:r>
          </w:p>
        </w:tc>
        <w:tc>
          <w:tcPr>
            <w:tcW w:w="6420" w:type="dxa"/>
            <w:gridSpan w:val="2"/>
          </w:tcPr>
          <w:p>
            <w:pPr>
              <w:pStyle w:val="63"/>
              <w:spacing w:before="102"/>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5"/>
              <w:ind w:left="93" w:right="14" w:rightChars="7"/>
              <w:jc w:val="both"/>
              <w:rPr>
                <w:rFonts w:hint="default" w:ascii="Carlito" w:hAnsi="Carlito" w:cs="Carlito"/>
                <w:sz w:val="16"/>
                <w:szCs w:val="16"/>
              </w:rPr>
            </w:pPr>
            <w:r>
              <w:rPr>
                <w:rFonts w:hint="default" w:ascii="Carlito" w:hAnsi="Carlito" w:cs="Carlito"/>
                <w:sz w:val="16"/>
                <w:szCs w:val="16"/>
              </w:rPr>
              <w:t>Impressão policromática</w:t>
            </w:r>
          </w:p>
        </w:tc>
        <w:tc>
          <w:tcPr>
            <w:tcW w:w="3418" w:type="dxa"/>
          </w:tcPr>
          <w:p>
            <w:pPr>
              <w:pStyle w:val="63"/>
              <w:spacing w:before="102"/>
              <w:ind w:left="148" w:right="136"/>
              <w:jc w:val="center"/>
              <w:rPr>
                <w:rFonts w:hint="default" w:ascii="Carlito" w:hAnsi="Carlito" w:cs="Carlito"/>
                <w:sz w:val="16"/>
                <w:szCs w:val="16"/>
              </w:rPr>
            </w:pPr>
            <w:r>
              <w:rPr>
                <w:rFonts w:hint="default" w:ascii="Carlito" w:hAnsi="Carlito" w:cs="Carlito"/>
                <w:sz w:val="16"/>
                <w:szCs w:val="16"/>
              </w:rPr>
              <w:t>NÃO</w:t>
            </w:r>
          </w:p>
        </w:tc>
        <w:tc>
          <w:tcPr>
            <w:tcW w:w="3002" w:type="dxa"/>
          </w:tcPr>
          <w:p>
            <w:pPr>
              <w:pStyle w:val="63"/>
              <w:spacing w:before="102"/>
              <w:ind w:left="822" w:right="810"/>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0" w:hRule="atLeast"/>
        </w:trPr>
        <w:tc>
          <w:tcPr>
            <w:tcW w:w="2825" w:type="dxa"/>
          </w:tcPr>
          <w:p>
            <w:pPr>
              <w:pStyle w:val="63"/>
              <w:spacing w:before="95"/>
              <w:ind w:left="93" w:right="14" w:rightChars="7"/>
              <w:jc w:val="both"/>
              <w:rPr>
                <w:rFonts w:hint="default" w:ascii="Carlito" w:hAnsi="Carlito" w:cs="Carlito"/>
                <w:sz w:val="16"/>
                <w:szCs w:val="16"/>
              </w:rPr>
            </w:pPr>
            <w:r>
              <w:rPr>
                <w:rFonts w:hint="default" w:ascii="Carlito" w:hAnsi="Carlito" w:cs="Carlito"/>
                <w:sz w:val="16"/>
                <w:szCs w:val="16"/>
              </w:rPr>
              <w:t>Funcionalidade de cópia</w:t>
            </w:r>
          </w:p>
          <w:p>
            <w:pPr>
              <w:pStyle w:val="63"/>
              <w:spacing w:before="19" w:line="271" w:lineRule="auto"/>
              <w:ind w:left="93" w:right="14" w:rightChars="7"/>
              <w:jc w:val="both"/>
              <w:rPr>
                <w:rFonts w:hint="default" w:ascii="Carlito" w:hAnsi="Carlito" w:cs="Carlito"/>
                <w:sz w:val="16"/>
                <w:szCs w:val="16"/>
              </w:rPr>
            </w:pPr>
            <w:r>
              <w:rPr>
                <w:rFonts w:hint="default" w:ascii="Carlito" w:hAnsi="Carlito" w:cs="Carlito"/>
                <w:sz w:val="16"/>
                <w:szCs w:val="16"/>
              </w:rPr>
              <w:t>(com redução/ampliação com variações entre de 25 a 400%)</w:t>
            </w:r>
          </w:p>
        </w:tc>
        <w:tc>
          <w:tcPr>
            <w:tcW w:w="3418" w:type="dxa"/>
          </w:tcPr>
          <w:p>
            <w:pPr>
              <w:pStyle w:val="63"/>
              <w:rPr>
                <w:rFonts w:hint="default" w:ascii="Carlito" w:hAnsi="Carlito" w:cs="Carlito"/>
                <w:sz w:val="16"/>
                <w:szCs w:val="16"/>
              </w:rPr>
            </w:pPr>
          </w:p>
          <w:p>
            <w:pPr>
              <w:pStyle w:val="63"/>
              <w:spacing w:before="110"/>
              <w:ind w:left="149" w:right="135"/>
              <w:jc w:val="center"/>
              <w:rPr>
                <w:rFonts w:hint="default" w:ascii="Carlito" w:hAnsi="Carlito" w:cs="Carlito"/>
                <w:sz w:val="16"/>
                <w:szCs w:val="16"/>
              </w:rPr>
            </w:pPr>
            <w:r>
              <w:rPr>
                <w:rFonts w:hint="default" w:ascii="Carlito" w:hAnsi="Carlito" w:cs="Carlito"/>
                <w:sz w:val="16"/>
                <w:szCs w:val="16"/>
              </w:rPr>
              <w:t>SIM</w:t>
            </w:r>
          </w:p>
        </w:tc>
        <w:tc>
          <w:tcPr>
            <w:tcW w:w="3002" w:type="dxa"/>
          </w:tcPr>
          <w:p>
            <w:pPr>
              <w:pStyle w:val="63"/>
              <w:spacing w:before="2"/>
              <w:rPr>
                <w:rFonts w:hint="default" w:ascii="Carlito" w:hAnsi="Carlito" w:cs="Carlito"/>
                <w:sz w:val="16"/>
                <w:szCs w:val="16"/>
              </w:rPr>
            </w:pPr>
          </w:p>
          <w:p>
            <w:pPr>
              <w:pStyle w:val="63"/>
              <w:spacing w:before="1"/>
              <w:ind w:left="822" w:right="810"/>
              <w:jc w:val="center"/>
              <w:rPr>
                <w:rFonts w:hint="default" w:ascii="Carlito" w:hAnsi="Carlito" w:cs="Carlito"/>
                <w:sz w:val="16"/>
                <w:szCs w:val="16"/>
              </w:rPr>
            </w:pPr>
            <w:r>
              <w:rPr>
                <w:rFonts w:hint="default" w:ascii="Carlito" w:hAnsi="Carlito" w:cs="Carlito"/>
                <w:sz w:val="16"/>
                <w:szCs w:val="16"/>
              </w:rPr>
              <w:t>SIM</w:t>
            </w:r>
          </w:p>
          <w:p>
            <w:pPr>
              <w:pStyle w:val="63"/>
              <w:spacing w:before="7"/>
              <w:ind w:left="822" w:right="810"/>
              <w:jc w:val="center"/>
              <w:rPr>
                <w:rFonts w:hint="default" w:ascii="Carlito" w:hAnsi="Carlito" w:cs="Carlito"/>
                <w:sz w:val="16"/>
                <w:szCs w:val="16"/>
              </w:rPr>
            </w:pPr>
            <w:r>
              <w:rPr>
                <w:rFonts w:hint="default" w:ascii="Carlito" w:hAnsi="Carlito" w:cs="Carlito"/>
                <w:sz w:val="16"/>
                <w:szCs w:val="16"/>
              </w:rPr>
              <w:t>(mono e policromática)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5"/>
              <w:ind w:left="93" w:right="14" w:rightChars="7"/>
              <w:jc w:val="both"/>
              <w:rPr>
                <w:rFonts w:hint="default" w:ascii="Carlito" w:hAnsi="Carlito" w:cs="Carlito"/>
                <w:sz w:val="16"/>
                <w:szCs w:val="16"/>
              </w:rPr>
            </w:pPr>
            <w:r>
              <w:rPr>
                <w:rFonts w:hint="default" w:ascii="Carlito" w:hAnsi="Carlito" w:cs="Carlito"/>
                <w:sz w:val="16"/>
                <w:szCs w:val="16"/>
              </w:rPr>
              <w:t>Funcionalidades de digitalização</w:t>
            </w:r>
          </w:p>
        </w:tc>
        <w:tc>
          <w:tcPr>
            <w:tcW w:w="6420" w:type="dxa"/>
            <w:gridSpan w:val="2"/>
          </w:tcPr>
          <w:p>
            <w:pPr>
              <w:pStyle w:val="63"/>
              <w:spacing w:before="95"/>
              <w:ind w:left="88" w:right="76"/>
              <w:jc w:val="center"/>
              <w:rPr>
                <w:rFonts w:hint="default" w:ascii="Carlito" w:hAnsi="Carlito" w:cs="Carlito"/>
                <w:sz w:val="16"/>
                <w:szCs w:val="16"/>
              </w:rPr>
            </w:pPr>
            <w:r>
              <w:rPr>
                <w:rFonts w:hint="default" w:ascii="Carlito" w:hAnsi="Carlito" w:cs="Carlito"/>
                <w:sz w:val="16"/>
                <w:szCs w:val="16"/>
              </w:rPr>
              <w:t>SIM (mono e policromática)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 w:hRule="atLeast"/>
        </w:trPr>
        <w:tc>
          <w:tcPr>
            <w:tcW w:w="2825" w:type="dxa"/>
          </w:tcPr>
          <w:p>
            <w:pPr>
              <w:pStyle w:val="63"/>
              <w:spacing w:before="95" w:line="268" w:lineRule="auto"/>
              <w:ind w:left="93" w:right="14" w:rightChars="7"/>
              <w:jc w:val="both"/>
              <w:rPr>
                <w:rFonts w:hint="default" w:ascii="Carlito" w:hAnsi="Carlito" w:cs="Carlito"/>
                <w:sz w:val="16"/>
                <w:szCs w:val="16"/>
              </w:rPr>
            </w:pPr>
            <w:r>
              <w:rPr>
                <w:rFonts w:hint="default" w:ascii="Carlito" w:hAnsi="Carlito" w:cs="Carlito"/>
                <w:sz w:val="16"/>
                <w:szCs w:val="16"/>
              </w:rPr>
              <w:t>Destino da digitalização para e-mail, saída USB existente no equipamento, compartilhamento de rede (CIFS/SMB) e FTP, nos formatos JPEG/JPG e PDF pesquisável.</w:t>
            </w:r>
          </w:p>
        </w:tc>
        <w:tc>
          <w:tcPr>
            <w:tcW w:w="6420" w:type="dxa"/>
            <w:gridSpan w:val="2"/>
          </w:tcPr>
          <w:p>
            <w:pPr>
              <w:pStyle w:val="63"/>
              <w:rPr>
                <w:rFonts w:hint="default" w:ascii="Carlito" w:hAnsi="Carlito" w:cs="Carlito"/>
                <w:sz w:val="16"/>
                <w:szCs w:val="16"/>
              </w:rPr>
            </w:pPr>
          </w:p>
          <w:p>
            <w:pPr>
              <w:pStyle w:val="63"/>
              <w:rPr>
                <w:rFonts w:hint="default" w:ascii="Carlito" w:hAnsi="Carlito" w:cs="Carlito"/>
                <w:sz w:val="16"/>
                <w:szCs w:val="16"/>
              </w:rPr>
            </w:pPr>
          </w:p>
          <w:p>
            <w:pPr>
              <w:pStyle w:val="63"/>
              <w:spacing w:before="118"/>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2825" w:type="dxa"/>
          </w:tcPr>
          <w:p>
            <w:pPr>
              <w:pStyle w:val="63"/>
              <w:spacing w:before="96" w:line="266" w:lineRule="auto"/>
              <w:ind w:left="93" w:right="14" w:rightChars="7"/>
              <w:jc w:val="both"/>
              <w:rPr>
                <w:rFonts w:hint="default" w:ascii="Carlito" w:hAnsi="Carlito" w:cs="Carlito"/>
                <w:sz w:val="16"/>
                <w:szCs w:val="16"/>
              </w:rPr>
            </w:pPr>
            <w:r>
              <w:rPr>
                <w:rFonts w:hint="default" w:ascii="Carlito" w:hAnsi="Carlito" w:cs="Carlito"/>
                <w:sz w:val="16"/>
                <w:szCs w:val="16"/>
              </w:rPr>
              <w:t>Faixa de velocidade de impressão – papel A4 Preto e Branco (monocromático)</w:t>
            </w:r>
          </w:p>
        </w:tc>
        <w:tc>
          <w:tcPr>
            <w:tcW w:w="3418" w:type="dxa"/>
            <w:vAlign w:val="center"/>
          </w:tcPr>
          <w:p>
            <w:pPr>
              <w:pStyle w:val="63"/>
              <w:spacing w:before="115" w:line="247" w:lineRule="auto"/>
              <w:ind w:right="8" w:rightChars="0"/>
              <w:jc w:val="center"/>
              <w:rPr>
                <w:rFonts w:hint="default" w:ascii="Carlito" w:hAnsi="Carlito" w:cs="Carlito"/>
                <w:sz w:val="16"/>
                <w:szCs w:val="16"/>
              </w:rPr>
            </w:pPr>
            <w:r>
              <w:rPr>
                <w:rFonts w:hint="default" w:ascii="Carlito" w:hAnsi="Carlito" w:cs="Carlito"/>
                <w:sz w:val="16"/>
                <w:szCs w:val="16"/>
              </w:rPr>
              <w:t>30 ppm (podendo ser superior)</w:t>
            </w:r>
          </w:p>
        </w:tc>
        <w:tc>
          <w:tcPr>
            <w:tcW w:w="3002" w:type="dxa"/>
            <w:vAlign w:val="center"/>
          </w:tcPr>
          <w:p>
            <w:pPr>
              <w:pStyle w:val="63"/>
              <w:spacing w:before="115" w:line="247" w:lineRule="auto"/>
              <w:ind w:right="-8" w:rightChars="0"/>
              <w:jc w:val="center"/>
              <w:rPr>
                <w:rFonts w:hint="default" w:ascii="Carlito" w:hAnsi="Carlito" w:cs="Carlito"/>
                <w:sz w:val="16"/>
                <w:szCs w:val="16"/>
              </w:rPr>
            </w:pPr>
            <w:r>
              <w:rPr>
                <w:rFonts w:hint="default" w:ascii="Carlito" w:hAnsi="Carlito" w:cs="Carlito"/>
                <w:sz w:val="16"/>
                <w:szCs w:val="16"/>
              </w:rPr>
              <w:t>15 a 25 ppm (podendo ser superior)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2825" w:type="dxa"/>
          </w:tcPr>
          <w:p>
            <w:pPr>
              <w:pStyle w:val="63"/>
              <w:spacing w:before="95" w:line="266" w:lineRule="auto"/>
              <w:ind w:left="93" w:right="14" w:rightChars="7"/>
              <w:jc w:val="both"/>
              <w:rPr>
                <w:rFonts w:hint="default" w:ascii="Carlito" w:hAnsi="Carlito" w:cs="Carlito"/>
                <w:sz w:val="16"/>
                <w:szCs w:val="16"/>
              </w:rPr>
            </w:pPr>
            <w:r>
              <w:rPr>
                <w:rFonts w:hint="default" w:ascii="Carlito" w:hAnsi="Carlito" w:cs="Carlito"/>
                <w:sz w:val="16"/>
                <w:szCs w:val="16"/>
              </w:rPr>
              <w:t xml:space="preserve">Formato de papel suportado  </w:t>
            </w:r>
            <w:r>
              <w:rPr>
                <w:rFonts w:hint="default" w:ascii="Carlito" w:hAnsi="Carlito" w:cs="Carlito"/>
                <w:spacing w:val="-3"/>
                <w:sz w:val="16"/>
                <w:szCs w:val="16"/>
              </w:rPr>
              <w:t xml:space="preserve">para  </w:t>
            </w:r>
            <w:r>
              <w:rPr>
                <w:rFonts w:hint="default" w:ascii="Carlito" w:hAnsi="Carlito" w:cs="Carlito"/>
                <w:sz w:val="16"/>
                <w:szCs w:val="16"/>
              </w:rPr>
              <w:t>impressão</w:t>
            </w:r>
          </w:p>
        </w:tc>
        <w:tc>
          <w:tcPr>
            <w:tcW w:w="6420" w:type="dxa"/>
            <w:gridSpan w:val="2"/>
          </w:tcPr>
          <w:p>
            <w:pPr>
              <w:pStyle w:val="63"/>
              <w:spacing w:before="2"/>
              <w:rPr>
                <w:rFonts w:hint="default" w:ascii="Carlito" w:hAnsi="Carlito" w:cs="Carlito"/>
                <w:sz w:val="16"/>
                <w:szCs w:val="16"/>
              </w:rPr>
            </w:pPr>
          </w:p>
          <w:p>
            <w:pPr>
              <w:pStyle w:val="63"/>
              <w:ind w:left="87" w:right="76"/>
              <w:jc w:val="center"/>
              <w:rPr>
                <w:rFonts w:hint="default" w:ascii="Carlito" w:hAnsi="Carlito" w:cs="Carlito"/>
                <w:sz w:val="16"/>
                <w:szCs w:val="16"/>
              </w:rPr>
            </w:pPr>
            <w:r>
              <w:rPr>
                <w:rFonts w:hint="default" w:ascii="Carlito" w:hAnsi="Carlito" w:cs="Carlito"/>
                <w:sz w:val="16"/>
                <w:szCs w:val="16"/>
              </w:rPr>
              <w:t>A4, Ofício e carta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6"/>
              <w:ind w:left="93" w:right="14" w:rightChars="7"/>
              <w:jc w:val="both"/>
              <w:rPr>
                <w:rFonts w:hint="default" w:ascii="Carlito" w:hAnsi="Carlito" w:cs="Carlito"/>
                <w:sz w:val="16"/>
                <w:szCs w:val="16"/>
              </w:rPr>
            </w:pPr>
            <w:r>
              <w:rPr>
                <w:rFonts w:hint="default" w:ascii="Carlito" w:hAnsi="Carlito" w:cs="Carlito"/>
                <w:sz w:val="16"/>
                <w:szCs w:val="16"/>
              </w:rPr>
              <w:t>Faixa de gramatura do papel aceita</w:t>
            </w:r>
          </w:p>
        </w:tc>
        <w:tc>
          <w:tcPr>
            <w:tcW w:w="6420" w:type="dxa"/>
            <w:gridSpan w:val="2"/>
          </w:tcPr>
          <w:p>
            <w:pPr>
              <w:pStyle w:val="63"/>
              <w:spacing w:before="90"/>
              <w:ind w:left="91" w:right="76"/>
              <w:jc w:val="center"/>
              <w:rPr>
                <w:rFonts w:hint="default" w:ascii="Carlito" w:hAnsi="Carlito" w:cs="Carlito"/>
                <w:sz w:val="16"/>
                <w:szCs w:val="16"/>
              </w:rPr>
            </w:pPr>
            <w:r>
              <w:rPr>
                <w:rFonts w:hint="default" w:ascii="Carlito" w:hAnsi="Carlito" w:cs="Carlito"/>
                <w:sz w:val="16"/>
                <w:szCs w:val="16"/>
              </w:rPr>
              <w:t>de 75 a 180 g/m</w:t>
            </w:r>
            <w:r>
              <w:rPr>
                <w:rFonts w:hint="default" w:ascii="Carlito" w:hAnsi="Carlito" w:cs="Carlito"/>
                <w:position w:val="5"/>
                <w:sz w:val="16"/>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6"/>
              <w:ind w:left="93"/>
              <w:jc w:val="both"/>
              <w:rPr>
                <w:rFonts w:hint="default" w:ascii="Carlito" w:hAnsi="Carlito" w:cs="Carlito"/>
                <w:sz w:val="16"/>
                <w:szCs w:val="16"/>
              </w:rPr>
            </w:pPr>
            <w:r>
              <w:rPr>
                <w:rFonts w:hint="default" w:ascii="Carlito" w:hAnsi="Carlito" w:cs="Carlito"/>
                <w:sz w:val="16"/>
                <w:szCs w:val="16"/>
              </w:rPr>
              <w:t>Resolução de impressão mínima</w:t>
            </w:r>
          </w:p>
        </w:tc>
        <w:tc>
          <w:tcPr>
            <w:tcW w:w="3418" w:type="dxa"/>
          </w:tcPr>
          <w:p>
            <w:pPr>
              <w:pStyle w:val="63"/>
              <w:spacing w:before="100"/>
              <w:ind w:left="149" w:right="135"/>
              <w:jc w:val="center"/>
              <w:rPr>
                <w:rFonts w:hint="default" w:ascii="Carlito" w:hAnsi="Carlito" w:cs="Carlito"/>
                <w:sz w:val="16"/>
                <w:szCs w:val="16"/>
              </w:rPr>
            </w:pPr>
            <w:r>
              <w:rPr>
                <w:rFonts w:hint="default" w:ascii="Carlito" w:hAnsi="Carlito" w:cs="Carlito"/>
                <w:sz w:val="16"/>
                <w:szCs w:val="16"/>
              </w:rPr>
              <w:t>600 dpi</w:t>
            </w:r>
          </w:p>
        </w:tc>
        <w:tc>
          <w:tcPr>
            <w:tcW w:w="3002" w:type="dxa"/>
          </w:tcPr>
          <w:p>
            <w:pPr>
              <w:pStyle w:val="63"/>
              <w:spacing w:before="16"/>
              <w:ind w:left="781"/>
              <w:rPr>
                <w:rFonts w:hint="default" w:ascii="Carlito" w:hAnsi="Carlito" w:cs="Carlito"/>
                <w:sz w:val="16"/>
                <w:szCs w:val="16"/>
              </w:rPr>
            </w:pPr>
            <w:r>
              <w:rPr>
                <w:rFonts w:hint="default" w:ascii="Carlito" w:hAnsi="Carlito" w:cs="Carlito"/>
                <w:sz w:val="16"/>
                <w:szCs w:val="16"/>
              </w:rPr>
              <w:t>600 dpi</w:t>
            </w:r>
            <w:r>
              <w:rPr>
                <w:rFonts w:hint="default" w:ascii="Carlito" w:hAnsi="Carlito" w:cs="Carlito"/>
                <w:spacing w:val="4"/>
                <w:sz w:val="16"/>
                <w:szCs w:val="16"/>
              </w:rPr>
              <w:t xml:space="preserve"> </w:t>
            </w:r>
            <w:r>
              <w:rPr>
                <w:rFonts w:hint="default" w:ascii="Carlito" w:hAnsi="Carlito" w:cs="Carlito"/>
                <w:sz w:val="16"/>
                <w:szCs w:val="16"/>
              </w:rPr>
              <w:t>(monocromática)</w:t>
            </w:r>
          </w:p>
          <w:p>
            <w:pPr>
              <w:pStyle w:val="63"/>
              <w:spacing w:before="7" w:line="160" w:lineRule="exact"/>
              <w:ind w:left="795"/>
              <w:rPr>
                <w:rFonts w:hint="default" w:ascii="Carlito" w:hAnsi="Carlito" w:cs="Carlito"/>
                <w:sz w:val="16"/>
                <w:szCs w:val="16"/>
              </w:rPr>
            </w:pPr>
            <w:r>
              <w:rPr>
                <w:rFonts w:hint="default" w:ascii="Carlito" w:hAnsi="Carlito" w:cs="Carlito"/>
                <w:sz w:val="16"/>
                <w:szCs w:val="16"/>
              </w:rPr>
              <w:t>1200 dpi</w:t>
            </w:r>
            <w:r>
              <w:rPr>
                <w:rFonts w:hint="default" w:ascii="Carlito" w:hAnsi="Carlito" w:cs="Carlito"/>
                <w:spacing w:val="5"/>
                <w:sz w:val="16"/>
                <w:szCs w:val="16"/>
              </w:rPr>
              <w:t xml:space="preserve"> </w:t>
            </w:r>
            <w:r>
              <w:rPr>
                <w:rFonts w:hint="default" w:ascii="Carlito" w:hAnsi="Carlito" w:cs="Carlito"/>
                <w:sz w:val="16"/>
                <w:szCs w:val="16"/>
              </w:rPr>
              <w:t>(policromática)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trPr>
        <w:tc>
          <w:tcPr>
            <w:tcW w:w="2825" w:type="dxa"/>
          </w:tcPr>
          <w:p>
            <w:pPr>
              <w:pStyle w:val="63"/>
              <w:spacing w:before="96" w:line="266" w:lineRule="auto"/>
              <w:ind w:left="93" w:right="15" w:rightChars="0"/>
              <w:jc w:val="both"/>
              <w:rPr>
                <w:rFonts w:hint="default" w:ascii="Carlito" w:hAnsi="Carlito" w:cs="Carlito"/>
                <w:sz w:val="16"/>
                <w:szCs w:val="16"/>
              </w:rPr>
            </w:pPr>
            <w:r>
              <w:rPr>
                <w:rFonts w:hint="default" w:ascii="Carlito" w:hAnsi="Carlito" w:cs="Carlito"/>
                <w:sz w:val="16"/>
                <w:szCs w:val="16"/>
              </w:rPr>
              <w:t>Resolução ótica mínima para cópia/digitalização</w:t>
            </w:r>
          </w:p>
        </w:tc>
        <w:tc>
          <w:tcPr>
            <w:tcW w:w="6420" w:type="dxa"/>
            <w:gridSpan w:val="2"/>
          </w:tcPr>
          <w:p>
            <w:pPr>
              <w:pStyle w:val="63"/>
              <w:spacing w:before="3"/>
              <w:rPr>
                <w:rFonts w:hint="default" w:ascii="Carlito" w:hAnsi="Carlito" w:cs="Carlito"/>
                <w:sz w:val="16"/>
                <w:szCs w:val="16"/>
              </w:rPr>
            </w:pPr>
          </w:p>
          <w:p>
            <w:pPr>
              <w:pStyle w:val="63"/>
              <w:ind w:left="88" w:right="76"/>
              <w:jc w:val="center"/>
              <w:rPr>
                <w:rFonts w:hint="default" w:ascii="Carlito" w:hAnsi="Carlito" w:cs="Carlito"/>
                <w:sz w:val="16"/>
                <w:szCs w:val="16"/>
              </w:rPr>
            </w:pPr>
            <w:r>
              <w:rPr>
                <w:rFonts w:hint="default" w:ascii="Carlito" w:hAnsi="Carlito" w:cs="Carlito"/>
                <w:sz w:val="16"/>
                <w:szCs w:val="16"/>
              </w:rPr>
              <w:t>600 x 600 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3"/>
              <w:ind w:left="93"/>
              <w:jc w:val="both"/>
              <w:rPr>
                <w:rFonts w:hint="default" w:ascii="Carlito" w:hAnsi="Carlito" w:cs="Carlito"/>
                <w:sz w:val="16"/>
                <w:szCs w:val="16"/>
              </w:rPr>
            </w:pPr>
            <w:r>
              <w:rPr>
                <w:rFonts w:hint="default" w:ascii="Carlito" w:hAnsi="Carlito" w:cs="Carlito"/>
                <w:sz w:val="16"/>
                <w:szCs w:val="16"/>
              </w:rPr>
              <w:t>Frente e verso automático (</w:t>
            </w:r>
            <w:r>
              <w:rPr>
                <w:rFonts w:hint="default" w:ascii="Carlito" w:hAnsi="Carlito" w:cs="Carlito"/>
                <w:i/>
                <w:sz w:val="16"/>
                <w:szCs w:val="16"/>
              </w:rPr>
              <w:t>duplex</w:t>
            </w:r>
            <w:r>
              <w:rPr>
                <w:rFonts w:hint="default" w:ascii="Carlito" w:hAnsi="Carlito" w:cs="Carlito"/>
                <w:sz w:val="16"/>
                <w:szCs w:val="16"/>
              </w:rPr>
              <w:t>)</w:t>
            </w:r>
          </w:p>
        </w:tc>
        <w:tc>
          <w:tcPr>
            <w:tcW w:w="6420" w:type="dxa"/>
            <w:gridSpan w:val="2"/>
          </w:tcPr>
          <w:p>
            <w:pPr>
              <w:pStyle w:val="63"/>
              <w:spacing w:before="100"/>
              <w:ind w:left="1977"/>
              <w:rPr>
                <w:rFonts w:hint="default" w:ascii="Carlito" w:hAnsi="Carlito" w:cs="Carlito"/>
                <w:sz w:val="16"/>
                <w:szCs w:val="16"/>
              </w:rPr>
            </w:pPr>
            <w:r>
              <w:rPr>
                <w:rFonts w:hint="default" w:ascii="Carlito" w:hAnsi="Carlito" w:cs="Carlito"/>
                <w:sz w:val="16"/>
                <w:szCs w:val="16"/>
              </w:rPr>
              <w:t>SIM (para impressão, cópia e digitalização)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trPr>
        <w:tc>
          <w:tcPr>
            <w:tcW w:w="2825" w:type="dxa"/>
          </w:tcPr>
          <w:p>
            <w:pPr>
              <w:pStyle w:val="63"/>
              <w:spacing w:before="93" w:line="271" w:lineRule="auto"/>
              <w:ind w:left="93"/>
              <w:jc w:val="both"/>
              <w:rPr>
                <w:rFonts w:hint="default" w:ascii="Carlito" w:hAnsi="Carlito" w:cs="Carlito"/>
                <w:sz w:val="16"/>
                <w:szCs w:val="16"/>
              </w:rPr>
            </w:pPr>
            <w:r>
              <w:rPr>
                <w:rFonts w:hint="default" w:ascii="Carlito" w:hAnsi="Carlito" w:cs="Carlito"/>
                <w:sz w:val="16"/>
                <w:szCs w:val="16"/>
              </w:rPr>
              <w:t>Alimentador automático de documentos (ADF) para o mínimo de 50 folhas</w:t>
            </w:r>
          </w:p>
        </w:tc>
        <w:tc>
          <w:tcPr>
            <w:tcW w:w="6420" w:type="dxa"/>
            <w:gridSpan w:val="2"/>
          </w:tcPr>
          <w:p>
            <w:pPr>
              <w:pStyle w:val="63"/>
              <w:spacing w:before="1"/>
              <w:rPr>
                <w:rFonts w:hint="default" w:ascii="Carlito" w:hAnsi="Carlito" w:cs="Carlito"/>
                <w:sz w:val="16"/>
                <w:szCs w:val="16"/>
              </w:rPr>
            </w:pPr>
          </w:p>
          <w:p>
            <w:pPr>
              <w:pStyle w:val="63"/>
              <w:ind w:left="88" w:right="76"/>
              <w:jc w:val="center"/>
              <w:rPr>
                <w:rFonts w:hint="default" w:ascii="Carlito" w:hAnsi="Carlito" w:cs="Carlito"/>
                <w:sz w:val="16"/>
                <w:szCs w:val="16"/>
              </w:rPr>
            </w:pPr>
            <w:r>
              <w:rPr>
                <w:rFonts w:hint="default" w:ascii="Carlito" w:hAnsi="Carlito" w:cs="Carlito"/>
                <w:sz w:val="16"/>
                <w:szCs w:val="16"/>
              </w:rPr>
              <w:t>SIM (cópia e digitalização)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9" w:hRule="atLeast"/>
        </w:trPr>
        <w:tc>
          <w:tcPr>
            <w:tcW w:w="2825" w:type="dxa"/>
          </w:tcPr>
          <w:p>
            <w:pPr>
              <w:pStyle w:val="63"/>
              <w:jc w:val="both"/>
              <w:rPr>
                <w:rFonts w:hint="default" w:ascii="Carlito" w:hAnsi="Carlito" w:cs="Carlito"/>
                <w:sz w:val="16"/>
                <w:szCs w:val="16"/>
              </w:rPr>
            </w:pPr>
          </w:p>
          <w:p>
            <w:pPr>
              <w:pStyle w:val="63"/>
              <w:ind w:left="93"/>
              <w:jc w:val="both"/>
              <w:rPr>
                <w:rFonts w:hint="default" w:ascii="Carlito" w:hAnsi="Carlito" w:cs="Carlito"/>
                <w:sz w:val="16"/>
                <w:szCs w:val="16"/>
              </w:rPr>
            </w:pPr>
            <w:r>
              <w:rPr>
                <w:rFonts w:hint="default" w:ascii="Carlito" w:hAnsi="Carlito" w:cs="Carlito"/>
                <w:sz w:val="16"/>
                <w:szCs w:val="16"/>
              </w:rPr>
              <w:t>Funcionalidade OCR</w:t>
            </w:r>
          </w:p>
        </w:tc>
        <w:tc>
          <w:tcPr>
            <w:tcW w:w="6420" w:type="dxa"/>
            <w:gridSpan w:val="2"/>
          </w:tcPr>
          <w:p>
            <w:pPr>
              <w:pStyle w:val="63"/>
              <w:spacing w:before="12"/>
              <w:ind w:left="88" w:right="76"/>
              <w:jc w:val="center"/>
              <w:rPr>
                <w:rFonts w:hint="default" w:ascii="Carlito" w:hAnsi="Carlito" w:cs="Carlito"/>
                <w:sz w:val="16"/>
                <w:szCs w:val="16"/>
              </w:rPr>
            </w:pPr>
            <w:r>
              <w:rPr>
                <w:rFonts w:hint="default" w:ascii="Carlito" w:hAnsi="Carlito" w:cs="Carlito"/>
                <w:sz w:val="16"/>
                <w:szCs w:val="16"/>
              </w:rPr>
              <w:t>SIM</w:t>
            </w:r>
          </w:p>
          <w:p>
            <w:pPr>
              <w:pStyle w:val="63"/>
              <w:spacing w:before="7" w:line="160" w:lineRule="atLeast"/>
              <w:ind w:left="91" w:right="76"/>
              <w:jc w:val="center"/>
              <w:rPr>
                <w:rFonts w:hint="default" w:ascii="Carlito" w:hAnsi="Carlito" w:cs="Carlito"/>
                <w:sz w:val="16"/>
                <w:szCs w:val="16"/>
              </w:rPr>
            </w:pPr>
            <w:r>
              <w:rPr>
                <w:rFonts w:hint="default" w:ascii="Carlito" w:hAnsi="Carlito" w:cs="Carlito"/>
                <w:sz w:val="16"/>
                <w:szCs w:val="16"/>
              </w:rPr>
              <w:t>(podendo ser embarcado no equipamento ou via software, com suporte obrigatório para o idioma Português do Brasil, dentre outros mais utilizadas)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2825" w:type="dxa"/>
          </w:tcPr>
          <w:p>
            <w:pPr>
              <w:pStyle w:val="63"/>
              <w:spacing w:before="95"/>
              <w:ind w:left="93"/>
              <w:jc w:val="both"/>
              <w:rPr>
                <w:rFonts w:hint="default" w:ascii="Carlito" w:hAnsi="Carlito" w:cs="Carlito"/>
                <w:sz w:val="16"/>
                <w:szCs w:val="16"/>
              </w:rPr>
            </w:pPr>
            <w:r>
              <w:rPr>
                <w:rFonts w:hint="default" w:ascii="Carlito" w:hAnsi="Carlito" w:cs="Carlito"/>
                <w:sz w:val="16"/>
                <w:szCs w:val="16"/>
              </w:rPr>
              <w:t>Conectividade</w:t>
            </w:r>
          </w:p>
        </w:tc>
        <w:tc>
          <w:tcPr>
            <w:tcW w:w="6420" w:type="dxa"/>
            <w:gridSpan w:val="2"/>
          </w:tcPr>
          <w:p>
            <w:pPr>
              <w:pStyle w:val="63"/>
              <w:spacing w:before="18" w:line="160" w:lineRule="atLeast"/>
              <w:ind w:left="2697" w:right="10" w:rightChars="0" w:hanging="1892"/>
              <w:rPr>
                <w:rFonts w:hint="default" w:ascii="Carlito" w:hAnsi="Carlito" w:cs="Carlito"/>
                <w:sz w:val="16"/>
                <w:szCs w:val="16"/>
              </w:rPr>
            </w:pPr>
            <w:r>
              <w:rPr>
                <w:rFonts w:hint="default" w:ascii="Carlito" w:hAnsi="Carlito" w:cs="Carlito"/>
                <w:sz w:val="16"/>
                <w:szCs w:val="16"/>
              </w:rPr>
              <w:t>Interface de rede ETHERNET 10/100 RJ-45 (configurações por DHCP e IP estático) Interface USB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3"/>
              <w:ind w:left="93"/>
              <w:jc w:val="both"/>
              <w:rPr>
                <w:rFonts w:hint="default" w:ascii="Carlito" w:hAnsi="Carlito" w:cs="Carlito"/>
                <w:sz w:val="16"/>
                <w:szCs w:val="16"/>
              </w:rPr>
            </w:pPr>
            <w:r>
              <w:rPr>
                <w:rFonts w:hint="default" w:ascii="Carlito" w:hAnsi="Carlito" w:cs="Carlito"/>
                <w:sz w:val="16"/>
                <w:szCs w:val="16"/>
              </w:rPr>
              <w:t>Protocolo de rede TCP/IP v4 e SNMP v1</w:t>
            </w:r>
          </w:p>
        </w:tc>
        <w:tc>
          <w:tcPr>
            <w:tcW w:w="6420" w:type="dxa"/>
            <w:gridSpan w:val="2"/>
          </w:tcPr>
          <w:p>
            <w:pPr>
              <w:pStyle w:val="63"/>
              <w:spacing w:before="100"/>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3"/>
              <w:ind w:left="93"/>
              <w:jc w:val="both"/>
              <w:rPr>
                <w:rFonts w:hint="default" w:ascii="Carlito" w:hAnsi="Carlito" w:cs="Carlito"/>
                <w:sz w:val="16"/>
                <w:szCs w:val="16"/>
              </w:rPr>
            </w:pPr>
            <w:r>
              <w:rPr>
                <w:rFonts w:hint="default" w:ascii="Carlito" w:hAnsi="Carlito" w:cs="Carlito"/>
                <w:sz w:val="16"/>
                <w:szCs w:val="16"/>
              </w:rPr>
              <w:t>Linguagens de impressão</w:t>
            </w:r>
          </w:p>
        </w:tc>
        <w:tc>
          <w:tcPr>
            <w:tcW w:w="6420" w:type="dxa"/>
            <w:gridSpan w:val="2"/>
          </w:tcPr>
          <w:p>
            <w:pPr>
              <w:pStyle w:val="63"/>
              <w:spacing w:before="100"/>
              <w:ind w:left="91" w:right="76"/>
              <w:jc w:val="center"/>
              <w:rPr>
                <w:rFonts w:hint="default" w:ascii="Carlito" w:hAnsi="Carlito" w:cs="Carlito"/>
                <w:sz w:val="16"/>
                <w:szCs w:val="16"/>
              </w:rPr>
            </w:pPr>
            <w:r>
              <w:rPr>
                <w:rFonts w:hint="default" w:ascii="Carlito" w:hAnsi="Carlito" w:cs="Carlito"/>
                <w:sz w:val="16"/>
                <w:szCs w:val="16"/>
              </w:rPr>
              <w:t>PCL5, PCL6 e Post Script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2825" w:type="dxa"/>
          </w:tcPr>
          <w:p>
            <w:pPr>
              <w:pStyle w:val="63"/>
              <w:tabs>
                <w:tab w:val="left" w:pos="1518"/>
                <w:tab w:val="left" w:pos="2183"/>
              </w:tabs>
              <w:spacing w:before="93" w:line="271" w:lineRule="auto"/>
              <w:ind w:left="93" w:right="77"/>
              <w:jc w:val="both"/>
              <w:rPr>
                <w:rFonts w:hint="default" w:ascii="Carlito" w:hAnsi="Carlito" w:cs="Carlito"/>
                <w:sz w:val="16"/>
                <w:szCs w:val="16"/>
              </w:rPr>
            </w:pPr>
            <w:r>
              <w:rPr>
                <w:rFonts w:hint="default" w:ascii="Carlito" w:hAnsi="Carlito" w:cs="Carlito"/>
                <w:sz w:val="16"/>
                <w:szCs w:val="16"/>
              </w:rPr>
              <w:t>Compatibilidade</w:t>
            </w:r>
            <w:r>
              <w:rPr>
                <w:rFonts w:hint="default" w:ascii="Carlito" w:hAnsi="Carlito" w:cs="Carlito"/>
                <w:sz w:val="16"/>
                <w:szCs w:val="16"/>
              </w:rPr>
              <w:tab/>
            </w:r>
            <w:r>
              <w:rPr>
                <w:rFonts w:hint="default" w:ascii="Carlito" w:hAnsi="Carlito" w:cs="Carlito"/>
                <w:sz w:val="16"/>
                <w:szCs w:val="16"/>
              </w:rPr>
              <w:t>com</w:t>
            </w:r>
            <w:r>
              <w:rPr>
                <w:rFonts w:hint="default" w:ascii="Carlito" w:hAnsi="Carlito" w:cs="Carlito"/>
                <w:sz w:val="16"/>
                <w:szCs w:val="16"/>
              </w:rPr>
              <w:tab/>
            </w:r>
            <w:r>
              <w:rPr>
                <w:rFonts w:hint="default" w:ascii="Carlito" w:hAnsi="Carlito" w:cs="Carlito"/>
                <w:spacing w:val="-3"/>
                <w:sz w:val="16"/>
                <w:szCs w:val="16"/>
              </w:rPr>
              <w:t xml:space="preserve">Sistemas </w:t>
            </w:r>
            <w:r>
              <w:rPr>
                <w:rFonts w:hint="default" w:ascii="Carlito" w:hAnsi="Carlito" w:cs="Carlito"/>
                <w:sz w:val="16"/>
                <w:szCs w:val="16"/>
              </w:rPr>
              <w:t>Operacionais</w:t>
            </w:r>
          </w:p>
        </w:tc>
        <w:tc>
          <w:tcPr>
            <w:tcW w:w="6420" w:type="dxa"/>
            <w:gridSpan w:val="2"/>
          </w:tcPr>
          <w:p>
            <w:pPr>
              <w:pStyle w:val="63"/>
              <w:spacing w:before="112" w:line="249" w:lineRule="auto"/>
              <w:ind w:left="978" w:right="534" w:firstLine="266"/>
              <w:rPr>
                <w:rFonts w:hint="default" w:ascii="Carlito" w:hAnsi="Carlito" w:cs="Carlito"/>
                <w:sz w:val="16"/>
                <w:szCs w:val="16"/>
              </w:rPr>
            </w:pPr>
            <w:r>
              <w:rPr>
                <w:rFonts w:hint="default" w:ascii="Carlito" w:hAnsi="Carlito" w:cs="Carlito"/>
                <w:sz w:val="16"/>
                <w:szCs w:val="16"/>
              </w:rPr>
              <w:t>Windows 7, 8 e 10 (32 e 64 bits) / Windows Server 2008 e superiores Distribuições Linux (32 e 64 bits) Debian 8/Ubuntu 12.4/Centos 5 e superiores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9" w:hRule="atLeast"/>
        </w:trPr>
        <w:tc>
          <w:tcPr>
            <w:tcW w:w="2825" w:type="dxa"/>
          </w:tcPr>
          <w:p>
            <w:pPr>
              <w:pStyle w:val="63"/>
              <w:spacing w:before="95" w:line="268" w:lineRule="auto"/>
              <w:ind w:left="93" w:right="76"/>
              <w:jc w:val="both"/>
              <w:rPr>
                <w:rFonts w:hint="default" w:ascii="Carlito" w:hAnsi="Carlito" w:cs="Carlito"/>
                <w:sz w:val="16"/>
                <w:szCs w:val="16"/>
              </w:rPr>
            </w:pPr>
            <w:r>
              <w:rPr>
                <w:rFonts w:hint="default" w:ascii="Carlito" w:hAnsi="Carlito" w:cs="Carlito"/>
                <w:sz w:val="16"/>
                <w:szCs w:val="16"/>
              </w:rPr>
              <w:t>Gerenciamento remoto (controle e monitoramento) via browser, através de protocolo TCP/IP</w:t>
            </w:r>
          </w:p>
        </w:tc>
        <w:tc>
          <w:tcPr>
            <w:tcW w:w="6420" w:type="dxa"/>
            <w:gridSpan w:val="2"/>
          </w:tcPr>
          <w:p>
            <w:pPr>
              <w:pStyle w:val="63"/>
              <w:rPr>
                <w:rFonts w:hint="default" w:ascii="Carlito" w:hAnsi="Carlito" w:cs="Carlito"/>
                <w:sz w:val="16"/>
                <w:szCs w:val="16"/>
              </w:rPr>
            </w:pPr>
          </w:p>
          <w:p>
            <w:pPr>
              <w:pStyle w:val="63"/>
              <w:spacing w:before="110"/>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3" w:hRule="atLeast"/>
        </w:trPr>
        <w:tc>
          <w:tcPr>
            <w:tcW w:w="2825" w:type="dxa"/>
          </w:tcPr>
          <w:p>
            <w:pPr>
              <w:pStyle w:val="63"/>
              <w:spacing w:before="96" w:line="268" w:lineRule="auto"/>
              <w:ind w:left="93" w:right="75"/>
              <w:jc w:val="both"/>
              <w:rPr>
                <w:rFonts w:hint="default" w:ascii="Carlito" w:hAnsi="Carlito" w:cs="Carlito"/>
                <w:sz w:val="16"/>
                <w:szCs w:val="16"/>
              </w:rPr>
            </w:pPr>
            <w:r>
              <w:rPr>
                <w:rFonts w:hint="default" w:ascii="Carlito" w:hAnsi="Carlito" w:cs="Carlito"/>
                <w:sz w:val="16"/>
                <w:szCs w:val="16"/>
              </w:rPr>
              <w:t xml:space="preserve">Integração com  Active  Directory/LDAP </w:t>
            </w:r>
            <w:r>
              <w:rPr>
                <w:rFonts w:hint="default" w:ascii="Carlito" w:hAnsi="Carlito" w:cs="Carlito"/>
                <w:sz w:val="16"/>
                <w:szCs w:val="16"/>
                <w:lang w:val="pt-BR"/>
              </w:rPr>
              <w:t>da CONTRATANTE</w:t>
            </w:r>
            <w:r>
              <w:rPr>
                <w:rFonts w:hint="default" w:ascii="Carlito" w:hAnsi="Carlito" w:cs="Carlito"/>
                <w:sz w:val="16"/>
                <w:szCs w:val="16"/>
              </w:rPr>
              <w:t xml:space="preserve"> para acesso de recursos do equipamento pelo usuário, por meio de login</w:t>
            </w:r>
          </w:p>
        </w:tc>
        <w:tc>
          <w:tcPr>
            <w:tcW w:w="6420" w:type="dxa"/>
            <w:gridSpan w:val="2"/>
          </w:tcPr>
          <w:p>
            <w:pPr>
              <w:pStyle w:val="63"/>
              <w:rPr>
                <w:rFonts w:hint="default" w:ascii="Carlito" w:hAnsi="Carlito" w:cs="Carlito"/>
                <w:sz w:val="16"/>
                <w:szCs w:val="16"/>
              </w:rPr>
            </w:pPr>
          </w:p>
          <w:p>
            <w:pPr>
              <w:pStyle w:val="63"/>
              <w:rPr>
                <w:rFonts w:hint="default" w:ascii="Carlito" w:hAnsi="Carlito" w:cs="Carlito"/>
                <w:sz w:val="16"/>
                <w:szCs w:val="16"/>
              </w:rPr>
            </w:pPr>
          </w:p>
          <w:p>
            <w:pPr>
              <w:pStyle w:val="63"/>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2825" w:type="dxa"/>
          </w:tcPr>
          <w:p>
            <w:pPr>
              <w:pStyle w:val="63"/>
              <w:spacing w:before="95" w:line="266" w:lineRule="auto"/>
              <w:ind w:left="93"/>
              <w:jc w:val="both"/>
              <w:rPr>
                <w:rFonts w:hint="default" w:ascii="Carlito" w:hAnsi="Carlito" w:cs="Carlito"/>
                <w:sz w:val="16"/>
                <w:szCs w:val="16"/>
              </w:rPr>
            </w:pPr>
            <w:r>
              <w:rPr>
                <w:rFonts w:hint="default" w:ascii="Carlito" w:hAnsi="Carlito" w:cs="Carlito"/>
                <w:sz w:val="16"/>
                <w:szCs w:val="16"/>
              </w:rPr>
              <w:t>Contador de cópias/impressões nativo no equipamento</w:t>
            </w:r>
          </w:p>
        </w:tc>
        <w:tc>
          <w:tcPr>
            <w:tcW w:w="6420" w:type="dxa"/>
            <w:gridSpan w:val="2"/>
          </w:tcPr>
          <w:p>
            <w:pPr>
              <w:pStyle w:val="63"/>
              <w:spacing w:before="2"/>
              <w:rPr>
                <w:rFonts w:hint="default" w:ascii="Carlito" w:hAnsi="Carlito" w:cs="Carlito"/>
                <w:sz w:val="16"/>
                <w:szCs w:val="16"/>
              </w:rPr>
            </w:pPr>
          </w:p>
          <w:p>
            <w:pPr>
              <w:pStyle w:val="63"/>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825" w:type="dxa"/>
          </w:tcPr>
          <w:p>
            <w:pPr>
              <w:pStyle w:val="63"/>
              <w:spacing w:before="93"/>
              <w:ind w:left="93"/>
              <w:jc w:val="both"/>
              <w:rPr>
                <w:rFonts w:hint="default" w:ascii="Carlito" w:hAnsi="Carlito" w:cs="Carlito"/>
                <w:sz w:val="16"/>
                <w:szCs w:val="16"/>
              </w:rPr>
            </w:pPr>
            <w:r>
              <w:rPr>
                <w:rFonts w:hint="default" w:ascii="Carlito" w:hAnsi="Carlito" w:cs="Carlito"/>
                <w:sz w:val="16"/>
                <w:szCs w:val="16"/>
              </w:rPr>
              <w:t>Universal Print Driver</w:t>
            </w:r>
          </w:p>
        </w:tc>
        <w:tc>
          <w:tcPr>
            <w:tcW w:w="6420" w:type="dxa"/>
            <w:gridSpan w:val="2"/>
          </w:tcPr>
          <w:p>
            <w:pPr>
              <w:pStyle w:val="63"/>
              <w:spacing w:before="100"/>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2825" w:type="dxa"/>
          </w:tcPr>
          <w:p>
            <w:pPr>
              <w:pStyle w:val="63"/>
              <w:spacing w:before="93"/>
              <w:ind w:left="93"/>
              <w:jc w:val="both"/>
              <w:rPr>
                <w:rFonts w:hint="default" w:ascii="Carlito" w:hAnsi="Carlito" w:cs="Carlito"/>
                <w:sz w:val="16"/>
                <w:szCs w:val="16"/>
              </w:rPr>
            </w:pPr>
            <w:r>
              <w:rPr>
                <w:rFonts w:hint="default" w:ascii="Carlito" w:hAnsi="Carlito" w:cs="Carlito"/>
                <w:sz w:val="16"/>
                <w:szCs w:val="16"/>
              </w:rPr>
              <w:t>Possuir impressão Segura/Confidencial</w:t>
            </w:r>
          </w:p>
          <w:p>
            <w:pPr>
              <w:pStyle w:val="63"/>
              <w:spacing w:before="22"/>
              <w:ind w:left="93"/>
              <w:jc w:val="both"/>
              <w:rPr>
                <w:rFonts w:hint="default" w:ascii="Carlito" w:hAnsi="Carlito" w:cs="Carlito"/>
                <w:sz w:val="16"/>
                <w:szCs w:val="16"/>
              </w:rPr>
            </w:pPr>
            <w:r>
              <w:rPr>
                <w:rFonts w:hint="default" w:ascii="Carlito" w:hAnsi="Carlito" w:cs="Carlito"/>
                <w:sz w:val="16"/>
                <w:szCs w:val="16"/>
              </w:rPr>
              <w:t>/bloqueada/retida</w:t>
            </w:r>
          </w:p>
        </w:tc>
        <w:tc>
          <w:tcPr>
            <w:tcW w:w="6420" w:type="dxa"/>
            <w:gridSpan w:val="2"/>
          </w:tcPr>
          <w:p>
            <w:pPr>
              <w:pStyle w:val="63"/>
              <w:spacing w:before="1"/>
              <w:rPr>
                <w:rFonts w:hint="default" w:ascii="Carlito" w:hAnsi="Carlito" w:cs="Carlito"/>
                <w:sz w:val="16"/>
                <w:szCs w:val="16"/>
              </w:rPr>
            </w:pPr>
          </w:p>
          <w:p>
            <w:pPr>
              <w:pStyle w:val="63"/>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2825" w:type="dxa"/>
          </w:tcPr>
          <w:p>
            <w:pPr>
              <w:pStyle w:val="63"/>
              <w:spacing w:before="95" w:line="266" w:lineRule="auto"/>
              <w:ind w:left="93"/>
              <w:jc w:val="both"/>
              <w:rPr>
                <w:rFonts w:hint="default" w:ascii="Carlito" w:hAnsi="Carlito" w:cs="Carlito"/>
                <w:sz w:val="16"/>
                <w:szCs w:val="16"/>
              </w:rPr>
            </w:pPr>
            <w:r>
              <w:rPr>
                <w:rFonts w:hint="default" w:ascii="Carlito" w:hAnsi="Carlito" w:cs="Carlito"/>
                <w:sz w:val="16"/>
                <w:szCs w:val="16"/>
              </w:rPr>
              <w:t>Tensão de 110/220V (tomada padrão americano - F/N chato, T cilíndrico)</w:t>
            </w:r>
          </w:p>
        </w:tc>
        <w:tc>
          <w:tcPr>
            <w:tcW w:w="6420" w:type="dxa"/>
            <w:gridSpan w:val="2"/>
          </w:tcPr>
          <w:p>
            <w:pPr>
              <w:pStyle w:val="63"/>
              <w:spacing w:before="2"/>
              <w:rPr>
                <w:rFonts w:hint="default" w:ascii="Carlito" w:hAnsi="Carlito" w:cs="Carlito"/>
                <w:sz w:val="16"/>
                <w:szCs w:val="16"/>
              </w:rPr>
            </w:pPr>
          </w:p>
          <w:p>
            <w:pPr>
              <w:pStyle w:val="63"/>
              <w:ind w:left="88" w:right="76"/>
              <w:jc w:val="center"/>
              <w:rPr>
                <w:rFonts w:hint="default" w:ascii="Carlito" w:hAnsi="Carlito" w:cs="Carlito"/>
                <w:sz w:val="16"/>
                <w:szCs w:val="16"/>
              </w:rPr>
            </w:pPr>
            <w:r>
              <w:rPr>
                <w:rFonts w:hint="default" w:ascii="Carlito" w:hAnsi="Carlito" w:cs="Carlito"/>
                <w:sz w:val="16"/>
                <w:szCs w:val="16"/>
              </w:rPr>
              <w:t>SIM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trPr>
        <w:tc>
          <w:tcPr>
            <w:tcW w:w="2825" w:type="dxa"/>
          </w:tcPr>
          <w:p>
            <w:pPr>
              <w:pStyle w:val="63"/>
              <w:spacing w:before="93" w:line="271" w:lineRule="auto"/>
              <w:ind w:left="93"/>
              <w:jc w:val="both"/>
              <w:rPr>
                <w:rFonts w:hint="default" w:ascii="Carlito" w:hAnsi="Carlito" w:cs="Carlito"/>
                <w:sz w:val="16"/>
                <w:szCs w:val="16"/>
              </w:rPr>
            </w:pPr>
            <w:r>
              <w:rPr>
                <w:rFonts w:hint="default" w:ascii="Carlito" w:hAnsi="Carlito" w:cs="Carlito"/>
                <w:sz w:val="16"/>
                <w:szCs w:val="16"/>
              </w:rPr>
              <w:t>Modo econômico ou economia de energia quando ociosa</w:t>
            </w:r>
          </w:p>
        </w:tc>
        <w:tc>
          <w:tcPr>
            <w:tcW w:w="6420" w:type="dxa"/>
            <w:gridSpan w:val="2"/>
          </w:tcPr>
          <w:p>
            <w:pPr>
              <w:pStyle w:val="63"/>
              <w:spacing w:before="1"/>
              <w:rPr>
                <w:rFonts w:hint="default" w:ascii="Carlito" w:hAnsi="Carlito" w:cs="Carlito"/>
                <w:sz w:val="16"/>
                <w:szCs w:val="16"/>
              </w:rPr>
            </w:pPr>
          </w:p>
          <w:p>
            <w:pPr>
              <w:pStyle w:val="63"/>
              <w:ind w:left="88" w:right="76"/>
              <w:jc w:val="center"/>
              <w:rPr>
                <w:rFonts w:hint="default" w:ascii="Carlito" w:hAnsi="Carlito" w:cs="Carlito"/>
                <w:sz w:val="16"/>
                <w:szCs w:val="16"/>
              </w:rPr>
            </w:pPr>
            <w:r>
              <w:rPr>
                <w:rFonts w:hint="default" w:ascii="Carlito" w:hAnsi="Carlito" w:cs="Carlito"/>
                <w:sz w:val="16"/>
                <w:szCs w:val="16"/>
              </w:rPr>
              <w:t>SIM</w:t>
            </w:r>
          </w:p>
        </w:tc>
      </w:tr>
    </w:tbl>
    <w:p>
      <w:pPr>
        <w:numPr>
          <w:ilvl w:val="0"/>
          <w:numId w:val="0"/>
        </w:numPr>
        <w:tabs>
          <w:tab w:val="left" w:pos="993"/>
        </w:tabs>
        <w:spacing w:before="120" w:after="120" w:line="276" w:lineRule="auto"/>
        <w:ind w:left="845" w:leftChars="0"/>
        <w:jc w:val="both"/>
        <w:rPr>
          <w:rFonts w:hint="default" w:cs="Arial"/>
          <w:color w:val="000000"/>
          <w:sz w:val="21"/>
          <w:szCs w:val="21"/>
          <w:shd w:val="clear" w:color="auto" w:fill="FFFFFF"/>
        </w:rPr>
      </w:pP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Todos os acessórios para o perfeito atendimento as especificações e pleno funcionamento do equipamento é de responsabilidade da CONTRATADA.</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A CONTRATANTE fornecerá ponto lógico e físico de rede, de energia elétrica e mobiliário, quando necessário.</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Os equipamentos deverão vir acompanhados de manuais de operação/Guias rápidos de operação para o usuário final.</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A instalação dos drivers das impressoras ou agentes nos Desktops da CONTRATANTE é de responsabilidade da CONTRATADA, podendo esta tarefa ser  automatizada por meio de script e GPO, a ser desenvolvido e implementado por ela e configurados no AD da CONTRATANTE.</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A área de TIC da CONTRATANTE realizará a supervisão das tarefas técnicas relacionadas.</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Todas as impressoras e multifuncionais devem possibilitar a impressão retida, onde o trabalho é enviado para uma fila de impressão, ficando retido no servidor, podendo ser liberado em qualquer equipamento da rede, após identificação do usuário, através de usuário/senha (usuários cadastrados em sistema de serviço de diretório, como Microsoft Active Directory ou SAMBA, ou pelo próprio sistema de gerenciamento de impressão);</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Todos os equipamentos devem permitir a criação de mais de uma fila de impressão para o mesmo equipamento, com a finalidade de garantir filas de impressão retida e não retida por equipamento;</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Todos os equipamentos com capacidade de digitalização devem acompanhar aplicativo OCR (Optical Character Recognition) em língua portuguesa, incluindo a licença de uso ou versão OEM, obtendo como resultado da digitalização arquivo com a extensão .PDF pesquisável, automaticamente disponibilizado em diretório de rede a ser especificado pela equipe de tecnologia da informação de cada local de prestação do serviço ou em mídia removível, tipo pendrive. Tal funcionalidade pode estar embarcada no equipamento ou em servidor de impressão;</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Caso sejam necessários transformadores e/ou estabilizadores para garantia do correto funcionamento dos equipamentos, os mesmos deverão ser fornecidos pela CONTRATADA;</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Os equipamentos deverão ter capacidade de processamento e memória suficientes para operar com todas as capacidades e funções solicitadas, inclusive com mais de uma capacidade ou função simultaneamente;</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A CONTRATADA deverá fornecer o hardware e software de gestão de impressão (servidor de impressão), redundantes, compatíveis com o parque computacional e com o volume de impressões do órgão CONTRATANTE.</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Os servidores de impressão poderão ser virtualizados (VMware) dentro do ambiente de T.I das localidades de prestação do serviço, caso a localidade disponha de infraestrutura de T.I para tal, não eximindo a CONTRATADA da responsabilidade do perfeito funcionamento da solução em caso de falhas.</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cs="Arial"/>
          <w:b w:val="0"/>
          <w:bCs w:val="0"/>
          <w:color w:val="000000"/>
          <w:sz w:val="21"/>
          <w:szCs w:val="21"/>
          <w:shd w:val="clear" w:color="auto" w:fill="FFFFFF"/>
          <w:lang w:val="pt-BR"/>
        </w:rPr>
        <w:t>A CONTRATADA deverá disponibilizar e configurar sistema de gerenciamento de equipamentos e bilhetagem das impressões, fornecendo inclusive o hardware necessário, que permita a monitoração dos processos de impressão, que contemple, no mínimo, os seguintes requisitos: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Caso a CONTRATADA opte pela utilização da infraestrutura de T.I. da CONTRATANTE, através de máquina virtual (VMware), não eximirá a mesma da responsabilidade do perfeito funcionamento da solução.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sistema deverá permitir a contabilização das páginas impressas/copiadas em todo o ambiente contratado. Cabe ainda ressaltar que apenas páginas efetivamente impressas/copiadas devem ser contabilizadas, descartando as tarefas não executadas que forem enviadas à fila de impressão.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Com relação à gestão do software de bilhetagem, o fornecedor deve possuir apenas acessos de consulta (quando necessário) ou acesso para suporte/manutenção, não havendo a possibilidade de manipulação dos dados de bilhetagem por parte do mesmo.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software de bilhetagem deve prover integração/autenticação com sistemas de serviço de diretório, como Microsoft Active Directory ou SAMBA, ou pelo próprio sistema de gerenciamento de impressão, de forma que seja possível contabilizar a quantidade de impressões por usuários.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Possuir interface Web (Browser) ou cliente/servidor, em língua portuguesa.</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Monitorar os equipamentos on-line, possibilitando, no mínimo, gerenciar remotamente, via rede TCP/IP, os equipamentos instalados, permitindo efetuar alterações de configuração, checagem do status de impressão, nível dos suprimentos de impressão.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Ser capaz de gerar relatórios identificando o usuário, nome do trabalho impresso, horário de impressão, equipamento onde o trabalho foi impresso, número de páginas, modo de impressão (colorido ou mono), tamanho do papel e custo para cada trabalho impresso.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software de bilhetagem deve realizar controle e monitoramento sobre as filas de impressão e possibilitar também a criação de cotas informativas de impressão para usuários ou grupos de usuários.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Deve ser possível estabelecer cotas diferenciadas para impressões monocromáticas e policromáticas.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Deve permitir compartilhamento de cotas entre os usuários de um grupo de usuários e entre as impressoras de um grupo de impressoras.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Recomenda-se que a solução a ser CONTRATADA permita a geração de relatórios que, além de fornecer informações gerenciais sobre o parque de impressão e a respeito das quantidades, data/horário, valores e nomes dos documentos impressos, também possua a capacidade de filtrar as informações, conforme abaixo:</w:t>
      </w:r>
    </w:p>
    <w:p>
      <w:pPr>
        <w:numPr>
          <w:ilvl w:val="0"/>
          <w:numId w:val="9"/>
        </w:numPr>
        <w:tabs>
          <w:tab w:val="left" w:pos="993"/>
          <w:tab w:val="clear" w:pos="425"/>
        </w:tabs>
        <w:spacing w:before="120" w:after="120" w:line="276" w:lineRule="auto"/>
        <w:ind w:left="28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por local (conforme cadastrado no sistema): setor, departamento, coordenação, bloco, sala, etc;</w:t>
      </w:r>
    </w:p>
    <w:p>
      <w:pPr>
        <w:numPr>
          <w:ilvl w:val="0"/>
          <w:numId w:val="9"/>
        </w:numPr>
        <w:tabs>
          <w:tab w:val="left" w:pos="993"/>
          <w:tab w:val="clear" w:pos="425"/>
        </w:tabs>
        <w:spacing w:before="120" w:after="120" w:line="276" w:lineRule="auto"/>
        <w:ind w:left="28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por equipamento;</w:t>
      </w:r>
    </w:p>
    <w:p>
      <w:pPr>
        <w:numPr>
          <w:ilvl w:val="0"/>
          <w:numId w:val="9"/>
        </w:numPr>
        <w:tabs>
          <w:tab w:val="left" w:pos="993"/>
          <w:tab w:val="clear" w:pos="425"/>
        </w:tabs>
        <w:spacing w:before="120" w:after="120" w:line="276" w:lineRule="auto"/>
        <w:ind w:left="28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por centro de custo;</w:t>
      </w:r>
    </w:p>
    <w:p>
      <w:pPr>
        <w:numPr>
          <w:ilvl w:val="0"/>
          <w:numId w:val="9"/>
        </w:numPr>
        <w:tabs>
          <w:tab w:val="left" w:pos="993"/>
          <w:tab w:val="clear" w:pos="425"/>
        </w:tabs>
        <w:spacing w:before="120" w:after="120" w:line="276" w:lineRule="auto"/>
        <w:ind w:left="28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por usuário e por grupo de usuários;</w:t>
      </w:r>
    </w:p>
    <w:p>
      <w:pPr>
        <w:numPr>
          <w:ilvl w:val="0"/>
          <w:numId w:val="9"/>
        </w:numPr>
        <w:tabs>
          <w:tab w:val="left" w:pos="993"/>
          <w:tab w:val="clear" w:pos="425"/>
        </w:tabs>
        <w:spacing w:before="120" w:after="120" w:line="276" w:lineRule="auto"/>
        <w:ind w:left="28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por tamanho de papel;</w:t>
      </w:r>
    </w:p>
    <w:p>
      <w:pPr>
        <w:numPr>
          <w:ilvl w:val="0"/>
          <w:numId w:val="9"/>
        </w:numPr>
        <w:tabs>
          <w:tab w:val="left" w:pos="993"/>
          <w:tab w:val="clear" w:pos="425"/>
        </w:tabs>
        <w:spacing w:before="120" w:after="120" w:line="276" w:lineRule="auto"/>
        <w:ind w:left="28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por tipo de impressão: monocromática, policromática;</w:t>
      </w:r>
    </w:p>
    <w:p>
      <w:pPr>
        <w:numPr>
          <w:ilvl w:val="0"/>
          <w:numId w:val="9"/>
        </w:numPr>
        <w:tabs>
          <w:tab w:val="left" w:pos="993"/>
          <w:tab w:val="clear" w:pos="425"/>
        </w:tabs>
        <w:spacing w:before="120" w:after="120" w:line="276" w:lineRule="auto"/>
        <w:ind w:left="28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por modo de impressão: modo econômico, modo normal.</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software deverá ser capaz de implementar a restrição ao uso de cores e force impressão em duplex, por usuário e grupo de usuários.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acesso à gestão do sistema de bilhetagem será disponibilizado apenas aos usuários indicados pelo gestor do contrato ou autoridade competente.</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No intuito de possibilitar auditorias e evitar o desperdício e impressões não relacionadas aos propósitos da Administração, o software de bilhetagem deve armazenar, de forma compactada, as primeiras páginas ou a totalidade destas, de cada documento impresso, associado ao respectivo usuário, possibilitando ainda que eventuais trabalhos particulares possam ser cobrados/descontados financeiramente dos respectivos usuários.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a ordenação dos relatórios por ordem alfabética de usuários.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a exportação dos dados para análise em planilha eletrônica compativel com Microsoft Excel ou formato XLSX.</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Realizar inventário automático dos equipamentos.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a definição de custos de página impressa por impressora/multifuncional, diferenciando custos para impressão em cores e preto e branco.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a definição de centros de custo para usuários e a geração de relatórios a partir dos mesmos.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bilhetagem do total de páginas impressas no período, contabilizando por impressora, por usuário, por centro de custo e/ou grupo.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a definição do limite de cotas informativas, por usuário e a geração de relatórios de utilização de cotas.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o gerenciamento das cotas, ou seja, a programação de depósitos mensais ou anuais nas cotas dos usuários e Centros de Custos, a fim de automatizar a gestão dos limites.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Fornecer histórico de utilização dos consumíveis com vida útil real, por equipamento.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Realizar atualizações, visualizações e alterações remotas nas configurações dos componentes das impressoras e multifuncionais.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Disponibilizar funcionalidade que permita ao gestor a definição de perfis de utilização.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Capturar contadores das impressoras automaticamente.</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Monitorar automaticamente o suprimento (tonner) das impressoras, gerando alertas de suprimento baixo antes de seu término.</w:t>
      </w:r>
    </w:p>
    <w:p>
      <w:pPr>
        <w:numPr>
          <w:ilvl w:val="4"/>
          <w:numId w:val="2"/>
        </w:numPr>
        <w:tabs>
          <w:tab w:val="left" w:pos="993"/>
        </w:tabs>
        <w:spacing w:before="120" w:after="120" w:line="276" w:lineRule="auto"/>
        <w:ind w:left="1685" w:leftChars="0" w:firstLine="0"/>
        <w:jc w:val="both"/>
        <w:rPr>
          <w:rFonts w:hint="default" w:cs="Arial"/>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valores referentes à cobrança do software de bilhetagem devem estar embutidos dentro dos valores da franquia ou página impressa, ficando vedada a especificação ou aceitação dessa cobrança separadamente, seja por valor global, por páginas impressas ou por usuários.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eastAsia="SimSun" w:cs="Arial"/>
          <w:sz w:val="20"/>
          <w:szCs w:val="20"/>
          <w:lang w:val="en-US" w:eastAsia="pt-BR"/>
        </w:rPr>
        <w:t xml:space="preserve"> </w:t>
      </w:r>
      <w:r>
        <w:rPr>
          <w:rFonts w:hint="default" w:eastAsia="SimSun" w:cs="Arial"/>
          <w:sz w:val="20"/>
          <w:szCs w:val="20"/>
          <w:lang w:val="pt-BR" w:eastAsia="pt-BR"/>
        </w:rPr>
        <w:t xml:space="preserve">Caso o fornecedor ofereça infraestrutura em nuvem que disponibilize o mesmo serviço de gerenciamento de equipamentos e bilhetagem das impressões, somente poderá ser aceito mediante declaração que garanta a integridade, disponibilidade e segurança, conforme orientações já estabelecidas no documento de boas práticas, orientações e vedações </w:t>
      </w:r>
      <w:r>
        <w:rPr>
          <w:rFonts w:hint="default" w:eastAsia="SimSun"/>
          <w:sz w:val="20"/>
          <w:szCs w:val="20"/>
          <w:lang w:val="pt-BR" w:eastAsia="pt-BR"/>
        </w:rPr>
        <w:t xml:space="preserve"> para contratação de serviços de</w:t>
      </w:r>
      <w:r>
        <w:rPr>
          <w:rFonts w:hint="default" w:eastAsia="SimSun"/>
          <w:sz w:val="20"/>
          <w:szCs w:val="20"/>
          <w:lang w:val="en-US" w:eastAsia="pt-BR"/>
        </w:rPr>
        <w:t xml:space="preserve"> </w:t>
      </w:r>
      <w:r>
        <w:rPr>
          <w:rFonts w:hint="default" w:eastAsia="SimSun"/>
          <w:sz w:val="20"/>
          <w:szCs w:val="20"/>
          <w:lang w:val="pt-BR" w:eastAsia="pt-BR"/>
        </w:rPr>
        <w:t>outsourcing de impressão</w:t>
      </w:r>
      <w:r>
        <w:rPr>
          <w:rFonts w:hint="default" w:eastAsia="SimSun" w:cs="Arial"/>
          <w:sz w:val="20"/>
          <w:szCs w:val="20"/>
          <w:lang w:val="pt-BR" w:eastAsia="pt-BR"/>
        </w:rPr>
        <w:t>, anexo à Portaria n</w:t>
      </w:r>
      <w:r>
        <w:rPr>
          <w:rFonts w:hint="default" w:eastAsia="SimSun" w:cs="Arial"/>
          <w:sz w:val="20"/>
          <w:szCs w:val="20"/>
          <w:lang w:val="en-US" w:eastAsia="pt-BR"/>
        </w:rPr>
        <w:t>.</w:t>
      </w:r>
      <w:r>
        <w:rPr>
          <w:rFonts w:hint="default" w:eastAsia="SimSun" w:cs="Arial"/>
          <w:sz w:val="20"/>
          <w:szCs w:val="20"/>
          <w:lang w:val="pt-BR" w:eastAsia="pt-BR"/>
        </w:rPr>
        <w:t>º 20, de 14 de junho de 2016.</w:t>
      </w:r>
      <w:bookmarkStart w:id="2" w:name="_GoBack"/>
      <w:bookmarkEnd w:id="2"/>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 xml:space="preserve"> A CONTRATADA deverá disponibilizar meio eletrônico de registro e acompanhamento dos chamados técnicos, podendo ser sistema informatizado avulso ou funcionalidade integrante do sistema de bilhetagem, que permita o registro e o acompanhamento dos chamados abertos, que contemple, no mínimo, os seguintes requisitos: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Operar através da WEB (Internet);</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 xml:space="preserve">Estar disponível em língua portuguesa; </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acesso através de senha individual, podendo ser alterada a qualquer momento pelo próprio usuário;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que os usuários efetuem consultas, via sistema, sobre a situação (status) dos seus chamados técnicos e que os mesmos possam incluir ou solicitar informações adicionais;</w:t>
      </w:r>
    </w:p>
    <w:p>
      <w:pPr>
        <w:numPr>
          <w:ilvl w:val="3"/>
          <w:numId w:val="2"/>
        </w:numPr>
        <w:tabs>
          <w:tab w:val="left" w:pos="993"/>
        </w:tabs>
        <w:spacing w:before="120" w:after="120" w:line="276" w:lineRule="auto"/>
        <w:ind w:left="1265" w:leftChars="0" w:firstLine="0"/>
        <w:jc w:val="both"/>
        <w:rPr>
          <w:rFonts w:hint="default" w:cs="Arial"/>
          <w:b w:val="0"/>
          <w:bCs w:val="0"/>
          <w:color w:val="000000"/>
          <w:sz w:val="21"/>
          <w:szCs w:val="21"/>
          <w:shd w:val="clear" w:color="auto" w:fill="FFFFFF"/>
          <w:lang w:val="pt-BR"/>
        </w:rPr>
      </w:pPr>
      <w:r>
        <w:rPr>
          <w:rFonts w:hint="default"/>
          <w:b w:val="0"/>
          <w:bCs w:val="0"/>
          <w:color w:val="000000"/>
          <w:sz w:val="21"/>
          <w:szCs w:val="21"/>
          <w:shd w:val="clear" w:color="auto" w:fill="FFFFFF"/>
          <w:lang w:val="pt-BR"/>
        </w:rPr>
        <w:t>Permitir emissão de consulta relativa à quantidade de chamados abertos, com possibilidade de filtrar por equipamento, localidade, data e estado do chamado (em aberto, encerrado etc).</w:t>
      </w:r>
    </w:p>
    <w:p>
      <w:pPr>
        <w:numPr>
          <w:ilvl w:val="2"/>
          <w:numId w:val="2"/>
        </w:numPr>
        <w:tabs>
          <w:tab w:val="left" w:pos="993"/>
        </w:tabs>
        <w:spacing w:before="120" w:after="120" w:line="276" w:lineRule="auto"/>
        <w:ind w:left="845" w:leftChars="0" w:firstLine="0"/>
        <w:jc w:val="both"/>
        <w:rPr>
          <w:rFonts w:hint="default" w:cs="Arial"/>
          <w:b/>
          <w:bCs/>
          <w:color w:val="000000"/>
          <w:sz w:val="21"/>
          <w:szCs w:val="21"/>
          <w:shd w:val="clear" w:color="auto" w:fill="FFFFFF"/>
          <w:lang w:val="pt-BR"/>
        </w:rPr>
      </w:pPr>
      <w:r>
        <w:rPr>
          <w:rFonts w:hint="default" w:cs="Arial"/>
          <w:b/>
          <w:bCs/>
          <w:color w:val="000000"/>
          <w:sz w:val="21"/>
          <w:szCs w:val="21"/>
          <w:shd w:val="clear" w:color="auto" w:fill="FFFFFF"/>
          <w:lang w:val="pt-BR"/>
        </w:rPr>
        <w:t>Requisito de capacitação para uso geral dos equipamentos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capacitação na operação dos equipamentos deverá ser executada por técnicos habilitados da CONTRATADA sob a forma de repasse de conhecimento do tipo “hands on”, ou seja, repasse de conhecimento prático utilizando os equipamentos a serem disponibilizados.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 xml:space="preserve">A capacitação deverá ter duas modalidades: </w:t>
      </w:r>
    </w:p>
    <w:p>
      <w:pPr>
        <w:numPr>
          <w:ilvl w:val="0"/>
          <w:numId w:val="10"/>
        </w:numPr>
        <w:tabs>
          <w:tab w:val="left" w:pos="993"/>
          <w:tab w:val="clear" w:pos="425"/>
        </w:tabs>
        <w:spacing w:before="120" w:after="120" w:line="276" w:lineRule="auto"/>
        <w:ind w:left="22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 xml:space="preserve">Capacitação para uso geral dos equipamentos, destinada aos usuários dos equipamentos; e </w:t>
      </w:r>
    </w:p>
    <w:p>
      <w:pPr>
        <w:numPr>
          <w:ilvl w:val="0"/>
          <w:numId w:val="10"/>
        </w:numPr>
        <w:tabs>
          <w:tab w:val="left" w:pos="993"/>
          <w:tab w:val="clear" w:pos="425"/>
        </w:tabs>
        <w:spacing w:before="120" w:after="120" w:line="276" w:lineRule="auto"/>
        <w:ind w:left="2200" w:leftChars="0" w:hanging="425" w:firstLineChars="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Capacitação técnica, destinada à equipe da área de tecnologia e fiscais técnicos do contrato.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Essa demonstração prática deverá contemplar todas as funcionalidades de impressão e de digitalização oferecida pelos equipamentos e deverá ser direcionada presencialmente aos colaboradores da seção que utilizarão o equipamento.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capacitação para uso geral dos equipamentos deverá ser realizada em data agendada pelo CONTRATANTE e poderá ser requisitada 1 (uma) vez adicional a cada 12 meses de execução contratual pelo mesmo. Devendo, nesse caso, ser agendada previamente junto à CONTRATADA com, no mínimo, 15 (quinze) dias de antecedência.</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realizar uma Capacitação técnica para até 10 (dez) colaboradores da área técnica da unidade de implantação, que contemple o uso dos softwares de monitoramento, bilhetagem, controle de cotas, retenção, gerenciamento de filas de impressão, servidor de impressão, operação geral e avançada dos equipamentos.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capacitação técnica deverá possuir carga horária mínima de 12 (doze) horas, sendo preferencialmente executada 4 (quatro) horas por dia, em período da manhã ou da tarde, nas dependências das respectivas unidades de implantação.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Capacitação Técnica deverá ser realizada no momento da implantação da solução para os colaboradores da área de tecnologia da informação da unidade de implantação.</w:t>
      </w:r>
    </w:p>
    <w:p>
      <w:pPr>
        <w:numPr>
          <w:ilvl w:val="2"/>
          <w:numId w:val="2"/>
        </w:numPr>
        <w:tabs>
          <w:tab w:val="left" w:pos="993"/>
        </w:tabs>
        <w:spacing w:before="120" w:after="120" w:line="276" w:lineRule="auto"/>
        <w:ind w:left="845" w:leftChars="0" w:firstLine="0"/>
        <w:jc w:val="both"/>
        <w:rPr>
          <w:rFonts w:hint="default" w:cs="Arial"/>
          <w:b/>
          <w:bCs/>
          <w:color w:val="000000"/>
          <w:sz w:val="21"/>
          <w:szCs w:val="21"/>
          <w:shd w:val="clear" w:color="auto" w:fill="FFFFFF"/>
          <w:lang w:val="pt-BR"/>
        </w:rPr>
      </w:pPr>
      <w:r>
        <w:rPr>
          <w:rFonts w:hint="default" w:cs="Arial"/>
          <w:b/>
          <w:bCs/>
          <w:color w:val="000000"/>
          <w:sz w:val="21"/>
          <w:szCs w:val="21"/>
          <w:shd w:val="clear" w:color="auto" w:fill="FFFFFF"/>
          <w:lang w:val="pt-BR"/>
        </w:rPr>
        <w:t>Requisito Sociais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profissionais em atendimento no ambiente da CONTRATANTE, deverão se apresentar devidamente identificados e vestidos de forma adequada ao ambiente de trabalho, evitando-se o vestuário que caracterize o comprometimento da boa imagem institucional da CONTRATANTE.</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profissionais também deverão respeitar todos os colaboradores, em qualquer posição hierárquica, preservando a comunicação e o relacionamento interpessoal construtivo.</w:t>
      </w:r>
    </w:p>
    <w:p>
      <w:pPr>
        <w:numPr>
          <w:ilvl w:val="2"/>
          <w:numId w:val="2"/>
        </w:numPr>
        <w:tabs>
          <w:tab w:val="left" w:pos="993"/>
        </w:tabs>
        <w:spacing w:before="120" w:after="120" w:line="276" w:lineRule="auto"/>
        <w:ind w:left="845" w:leftChars="0" w:firstLine="0"/>
        <w:jc w:val="both"/>
        <w:rPr>
          <w:rFonts w:hint="default" w:cs="Arial"/>
          <w:b/>
          <w:bCs/>
          <w:color w:val="000000"/>
          <w:sz w:val="21"/>
          <w:szCs w:val="21"/>
          <w:shd w:val="clear" w:color="auto" w:fill="FFFFFF"/>
          <w:lang w:val="pt-BR"/>
        </w:rPr>
      </w:pPr>
      <w:r>
        <w:rPr>
          <w:rFonts w:hint="default" w:cs="Arial"/>
          <w:b/>
          <w:bCs/>
          <w:color w:val="000000"/>
          <w:sz w:val="21"/>
          <w:szCs w:val="21"/>
          <w:shd w:val="clear" w:color="auto" w:fill="FFFFFF"/>
          <w:lang w:val="pt-BR"/>
        </w:rPr>
        <w:t>Requisitos Ambientais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ficará responsável pelo devido recolhimento dos consumíveis utilizados, bem como dos resíduos dos processos de manutenção e limpeza dos equipamentos, que deverão ser tratados de forma ambientalmente adequada, respeitada a legislação ambiental, em conformidade com a legislação Lei n.° 12.305/2010 (Política Nacional de Resíduos Sólidos) e os preceitos de preservação ambiental.</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atividade de logística reversa do toner deverá ser de responsabilidade da CONTRATADA, devendo ela obedecer a todas as normas específicas vigentes para a destinação final, inclusive de restos de toner, cartuchos e embalagens dos produtos utilizados.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Todas as impressoras e multiuncionais fornecidos deverão possuir funcionalidades que promovam a economia de energia elétrica, como, por exemplo, modo de economia de energia.</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abertura de chamados técnicos e encaminhamentos de demandas, bem como todos os relatórios e artefatos produzidos deverão ser realizados, preferencialmente, sob a forma eletrônica, evitando-se a impressão de papel.</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Além disso, as configurações de hardware e software deverão ser realizadas visando alto desempenho com a utilização racional de energia.</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respeitar as Normas Brasileiras - NBR publicadas pela Associação Brasileira de Normas Técnicas sobre resíduos sólidos.</w:t>
      </w:r>
    </w:p>
    <w:p>
      <w:pPr>
        <w:numPr>
          <w:ilvl w:val="2"/>
          <w:numId w:val="2"/>
        </w:numPr>
        <w:tabs>
          <w:tab w:val="left" w:pos="993"/>
        </w:tabs>
        <w:spacing w:before="120" w:after="120" w:line="276" w:lineRule="auto"/>
        <w:ind w:left="845" w:leftChars="0" w:firstLine="0"/>
        <w:jc w:val="both"/>
        <w:rPr>
          <w:rFonts w:hint="default"/>
          <w:b/>
          <w:bCs/>
          <w:color w:val="000000"/>
          <w:sz w:val="21"/>
          <w:szCs w:val="21"/>
          <w:shd w:val="clear" w:color="auto" w:fill="FFFFFF"/>
          <w:lang w:val="pt-BR"/>
        </w:rPr>
      </w:pPr>
      <w:r>
        <w:rPr>
          <w:rFonts w:hint="default"/>
          <w:b/>
          <w:bCs/>
          <w:color w:val="000000"/>
          <w:sz w:val="21"/>
          <w:szCs w:val="21"/>
          <w:shd w:val="clear" w:color="auto" w:fill="FFFFFF"/>
          <w:lang w:val="pt-BR"/>
        </w:rPr>
        <w:t>Requisitos de Manutenção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prestar tempestivamente a manutenção corretiva em todos os equipamentos e componentes da solução quando solicitado pela CONTRATANTE e prestar manutenção preventiva de forma pró ativa, periodicamente, conforme recomendações no manual do fabricante para cada equipamento caso exista, ou conforme agenda acordada com o CONTRATANTE.</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As manutenções corretivas e preventivas deverão abranger os drivers, softwares de gerenciamento de impressão, software de monitoramento, bilhetagem, controle de cotas, retenção, gerenciamento de filas de impressão, e servidores de impressão, além dos equipamentos e demais componentes da solução.</w:t>
      </w:r>
    </w:p>
    <w:p>
      <w:pPr>
        <w:numPr>
          <w:ilvl w:val="2"/>
          <w:numId w:val="2"/>
        </w:numPr>
        <w:tabs>
          <w:tab w:val="left" w:pos="993"/>
        </w:tabs>
        <w:spacing w:before="120" w:after="120" w:line="276" w:lineRule="auto"/>
        <w:ind w:left="845" w:leftChars="0" w:firstLine="0"/>
        <w:jc w:val="both"/>
        <w:rPr>
          <w:rFonts w:hint="default"/>
          <w:b/>
          <w:bCs/>
          <w:color w:val="000000"/>
          <w:sz w:val="21"/>
          <w:szCs w:val="21"/>
          <w:shd w:val="clear" w:color="auto" w:fill="FFFFFF"/>
          <w:lang w:val="pt-BR"/>
        </w:rPr>
      </w:pPr>
      <w:r>
        <w:rPr>
          <w:rFonts w:hint="default"/>
          <w:b/>
          <w:bCs/>
          <w:color w:val="000000"/>
          <w:sz w:val="21"/>
          <w:szCs w:val="21"/>
          <w:shd w:val="clear" w:color="auto" w:fill="FFFFFF"/>
          <w:lang w:val="pt-BR"/>
        </w:rPr>
        <w:t>Requisitos Temporais</w:t>
      </w:r>
    </w:p>
    <w:p>
      <w:pPr>
        <w:numPr>
          <w:ilvl w:val="3"/>
          <w:numId w:val="2"/>
        </w:numPr>
        <w:tabs>
          <w:tab w:val="left" w:pos="993"/>
        </w:tabs>
        <w:spacing w:before="120" w:after="120" w:line="276" w:lineRule="auto"/>
        <w:ind w:left="1265" w:leftChars="0" w:firstLine="0"/>
        <w:jc w:val="both"/>
        <w:rPr>
          <w:rFonts w:hint="default"/>
          <w:b w:val="0"/>
          <w:bCs w:val="0"/>
          <w:strike/>
          <w:dstrike w:val="0"/>
          <w:color w:val="000000"/>
          <w:sz w:val="21"/>
          <w:szCs w:val="21"/>
          <w:shd w:val="clear" w:color="auto" w:fill="FFFFFF"/>
          <w:lang w:val="pt-BR"/>
        </w:rPr>
      </w:pPr>
      <w:r>
        <w:rPr>
          <w:rFonts w:hint="default"/>
          <w:b w:val="0"/>
          <w:bCs w:val="0"/>
          <w:strike/>
          <w:dstrike w:val="0"/>
          <w:color w:val="000000"/>
          <w:sz w:val="21"/>
          <w:szCs w:val="21"/>
          <w:shd w:val="clear" w:color="auto" w:fill="FFFFFF"/>
          <w:lang w:val="pt-BR"/>
        </w:rPr>
        <w:t>De acordo com a Portaria STI/MPDG n.º 20, de 14 de junho de 2016, o contrato deverá possuir vigência de de 48 (quarenta e oito) meses, prorrogável uma única vez por mais 12 (doze) meses, com a finalidade de garantir  a amortização dos custos dos equipamentos.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Para definição de hora útil, considera-se de segunda a sexta-feira de 07:00h às 19:00h, horário local, excetuando-se feriados locais e nacionais.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Realizar a mudança de local e reinstalação de equipamentos em até 72 (setenta e duas) horas a contar da abertura de chamado.</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Realizar a reposição de suprimentos, antes do seu término, de acordo com os alertas automáticos do sistema de monitoramento. Em caso de indisponibilidade de impressão por falta de insumos, estes deverão ser repostos em até 8 (oito) horas corridas.</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Em caso de falha no equipamento ou de baixa qualidade de impressão, deverá ser realizada a substituição ou manutenção em até 24 (vinte e quatro) horas úteis a contar da abertura de chamado.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Atender presencialmente chamados de manutenção corretiva de qualquer equipamento pertencente à solução em até 24 (vinte e quatro) horas úteis a contar da abertura de chamado.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Restabelecer o perfeito funcionamento do servidor de impressão em caso de falha, baixo desempenho ou comportamento divergente do comportamento ideal de funcionamento em até 60 (sessenta) minutos corridos a contar da abertura de chamado;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Restabelecer as perfeitas condições de funcionamento do equipamento de cópia/impressão/digitalização em manutenção corretiva em até 24 (vinte e quatro) horas úteis a contar da abertura de chamado.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Realizar a substituição de equipamento de cópia/impressão/digitalização em manutenção por outro com características similares ou superiores e em perfeito estado de funcionamento em até 72 (setenta e duas) horas a contar do encerramento do prazo disposto no item anterior.</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realização da substituição de equipamento por outro igual ou superior e em perfeito estado de funcionamento deverá ocorrer se houver mais de dois chamados de manutenção corretiva para o mesmo equipamento, relacionados ao mesmo problema, em prazo inferior a 30 (trinta) dias, caso haja interesse do CONTRATANTE.</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atender o suporte técnico em dias úteis, excetuam-se disposições em contrário.</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recolhimento dos consumíveis utilizados, poderá ser realizado uma vez ao mês, de forma agendada com o fiscal local do contrato.</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prazo de entrega dos equipamentos, mediante a abertura de Ordem de Serviço, por local de prestação de serviço, deverá ser executado da seguinte forma:</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50% (cinquenta por cento) dos equipamentos entregues e instalados em até 30 dias corridos e os outros 50% em até 45 dias corridos, a contar da data de emissão da Ordem de Serviço.</w:t>
      </w:r>
    </w:p>
    <w:p>
      <w:pPr>
        <w:numPr>
          <w:ilvl w:val="2"/>
          <w:numId w:val="2"/>
        </w:numPr>
        <w:tabs>
          <w:tab w:val="left" w:pos="993"/>
        </w:tabs>
        <w:spacing w:before="120" w:after="120" w:line="276" w:lineRule="auto"/>
        <w:ind w:left="845" w:leftChars="0" w:firstLine="0"/>
        <w:jc w:val="both"/>
        <w:rPr>
          <w:rFonts w:hint="default"/>
          <w:b/>
          <w:bCs/>
          <w:color w:val="000000"/>
          <w:sz w:val="21"/>
          <w:szCs w:val="21"/>
          <w:shd w:val="clear" w:color="auto" w:fill="FFFFFF"/>
          <w:lang w:val="pt-BR"/>
        </w:rPr>
      </w:pPr>
      <w:r>
        <w:rPr>
          <w:rFonts w:hint="default"/>
          <w:b/>
          <w:bCs/>
          <w:color w:val="000000"/>
          <w:sz w:val="21"/>
          <w:szCs w:val="21"/>
          <w:shd w:val="clear" w:color="auto" w:fill="FFFFFF"/>
          <w:lang w:val="pt-BR"/>
        </w:rPr>
        <w:t>Requisitos de Segurança da Informação</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sob pena de lei, independentemente da classificação de sigilo conferida pelo CONTRATANTE a tais documentos.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Termo de Compromisso, contendo declaração de manutenção de sigilo e respeito às normas de segurança vigentes na entidade, a ser assinado pelo representante legal da CONTRATADA, e Termo de Ciência, a ser assinado por todos os empregados da CONTRATADA diretamente envolvidos na contratação, encontram-se no ANEXO IV - MODELO DO TERMO DE COMPROMISSO DE MANUTENÇÃO DO SIGILO E DO TERMO DE CIÊNCIA.</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profissionais da CONTRATADA deverão manter estrita conformidade com as Políticas e Normas de Tecnologia e Segurança da Informação em vigor no CONTRATANTE ou que vierem a ser estabelecidas no período de vigência contratual.</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técnicos alocados deverão sujeitar-se a todas as formas de controle de acesso às dependências da CONTRATANTE, tal como, o uso de crachá de identificação, vistoria de objetos que estejam portando, etc. O fornecimento de crachás para acesso às dependências da CONTRATANTE será de responsabilidade do CONTRATADA.</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cuidar para que todos os privilégios de acesso a sistemas, informações e recursos da CONTRATANTE sejam revistos, modificados ou revogados quando da transferência, remanejamento, promoção ou demissão de profissionais sob sua responsabilidade.</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Qualquer equipamento da empresa CONTRATADA que venha a ser instalado nas dependências da CONTRATANTE deve ser identificado pelo uso de placas de controle patrimonial, selos de segurança, etc.</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solicitar autorização prévia da CONTRATANTE antes de efetuar adição de quaisquer recursos, sejam eles microcomputadores, impressoras, multifuncionais, dispositivos com conexão USB, pendrives, mp3 player, notebooks, roteadores, Switches ou outros equipamentos e dispositivos.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adição e remoção desses deverão ser solicitadas ao setor responsável, para aprovação.</w:t>
      </w:r>
    </w:p>
    <w:p>
      <w:pPr>
        <w:numPr>
          <w:ilvl w:val="2"/>
          <w:numId w:val="2"/>
        </w:numPr>
        <w:tabs>
          <w:tab w:val="left" w:pos="993"/>
        </w:tabs>
        <w:spacing w:before="120" w:after="120" w:line="276" w:lineRule="auto"/>
        <w:ind w:left="845" w:leftChars="0" w:firstLine="0"/>
        <w:jc w:val="both"/>
        <w:rPr>
          <w:rFonts w:hint="default"/>
          <w:b/>
          <w:bCs/>
          <w:color w:val="000000"/>
          <w:sz w:val="21"/>
          <w:szCs w:val="21"/>
          <w:shd w:val="clear" w:color="auto" w:fill="FFFFFF"/>
          <w:lang w:val="pt-BR"/>
        </w:rPr>
      </w:pPr>
      <w:r>
        <w:rPr>
          <w:rFonts w:hint="default"/>
          <w:b/>
          <w:bCs/>
          <w:color w:val="000000"/>
          <w:sz w:val="21"/>
          <w:szCs w:val="21"/>
          <w:shd w:val="clear" w:color="auto" w:fill="FFFFFF"/>
          <w:lang w:val="pt-BR"/>
        </w:rPr>
        <w:t>Requisitos de Propriedade Intelectual</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CONTRATADA deverá ceder os direitos de propriedade intelectual e direitos autorais de todos os artefatos, relatórios e produtos gerados ao longo do contrato, incluindo a documentação, base de conhecimento, scripts, modelos, as bases de dados e o código-fonte implementado, ao CONTRATANTE.</w:t>
      </w:r>
    </w:p>
    <w:p>
      <w:pPr>
        <w:numPr>
          <w:ilvl w:val="2"/>
          <w:numId w:val="2"/>
        </w:numPr>
        <w:tabs>
          <w:tab w:val="left" w:pos="993"/>
        </w:tabs>
        <w:spacing w:before="120" w:after="120" w:line="276" w:lineRule="auto"/>
        <w:ind w:left="845" w:leftChars="0" w:firstLine="0"/>
        <w:jc w:val="both"/>
        <w:rPr>
          <w:rFonts w:hint="default"/>
          <w:b/>
          <w:bCs/>
          <w:color w:val="000000"/>
          <w:sz w:val="21"/>
          <w:szCs w:val="21"/>
          <w:shd w:val="clear" w:color="auto" w:fill="FFFFFF"/>
          <w:lang w:val="pt-BR"/>
        </w:rPr>
      </w:pPr>
      <w:r>
        <w:rPr>
          <w:rFonts w:hint="default"/>
          <w:b/>
          <w:bCs/>
          <w:color w:val="000000"/>
          <w:sz w:val="21"/>
          <w:szCs w:val="21"/>
          <w:shd w:val="clear" w:color="auto" w:fill="FFFFFF"/>
          <w:lang w:val="pt-BR"/>
        </w:rPr>
        <w:t>Demais requisitos necessários e suficientes à escolha da solução de TIC</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Estar em conformidade com as demais disposições embarcadas na Portaria STI/MPDG n.° 20, de 14 de junho de 2016, que dispõe sobre orientações para contratação de soluções de Tecnologia da Informação no âmbito da Administração Pública Federal direta, autárquica e fundacional e dá outras providências.</w:t>
      </w:r>
    </w:p>
    <w:p>
      <w:pPr>
        <w:numPr>
          <w:ilvl w:val="2"/>
          <w:numId w:val="2"/>
        </w:numPr>
        <w:suppressAutoHyphens/>
        <w:spacing w:after="120"/>
        <w:ind w:left="1922" w:leftChars="0" w:hanging="504" w:firstLineChars="0"/>
        <w:jc w:val="both"/>
        <w:rPr>
          <w:rFonts w:cs="Arial"/>
          <w:color w:val="000000" w:themeColor="text1"/>
          <w:sz w:val="21"/>
          <w:szCs w:val="21"/>
          <w14:textFill>
            <w14:solidFill>
              <w14:schemeClr w14:val="tx1"/>
            </w14:solidFill>
          </w14:textFill>
        </w:rPr>
      </w:pPr>
      <w:r>
        <w:rPr>
          <w:rFonts w:cs="Arial"/>
          <w:color w:val="000000" w:themeColor="text1"/>
          <w:sz w:val="21"/>
          <w:szCs w:val="21"/>
          <w14:textFill>
            <w14:solidFill>
              <w14:schemeClr w14:val="tx1"/>
            </w14:solidFill>
          </w14:textFill>
        </w:rPr>
        <w:t>Declaração do licitante de que tem pleno conhecimento das condições necessárias para a prestação do serviço.</w:t>
      </w:r>
    </w:p>
    <w:p>
      <w:pPr>
        <w:numPr>
          <w:ilvl w:val="1"/>
          <w:numId w:val="2"/>
        </w:numPr>
        <w:suppressAutoHyphens/>
        <w:spacing w:after="120"/>
        <w:ind w:left="716" w:leftChars="0" w:hanging="432" w:firstLineChars="0"/>
        <w:jc w:val="both"/>
        <w:rPr>
          <w:rFonts w:cs="Arial"/>
          <w:b/>
          <w:bCs/>
          <w:color w:val="auto"/>
          <w:sz w:val="21"/>
          <w:szCs w:val="21"/>
        </w:rPr>
      </w:pPr>
      <w:r>
        <w:rPr>
          <w:rFonts w:cs="Arial"/>
          <w:color w:val="auto"/>
          <w:sz w:val="21"/>
          <w:szCs w:val="21"/>
        </w:rPr>
        <w:t xml:space="preserve">As obrigações da </w:t>
      </w:r>
      <w:r>
        <w:rPr>
          <w:rFonts w:cs="Arial"/>
          <w:color w:val="auto"/>
          <w:sz w:val="21"/>
          <w:szCs w:val="21"/>
          <w:lang w:val="pt-BR"/>
        </w:rPr>
        <w:t>CONTRATADA</w:t>
      </w:r>
      <w:r>
        <w:rPr>
          <w:rFonts w:cs="Arial"/>
          <w:color w:val="auto"/>
          <w:sz w:val="21"/>
          <w:szCs w:val="21"/>
        </w:rPr>
        <w:t xml:space="preserve"> e </w:t>
      </w:r>
      <w:r>
        <w:rPr>
          <w:rFonts w:cs="Arial"/>
          <w:color w:val="auto"/>
          <w:sz w:val="21"/>
          <w:szCs w:val="21"/>
          <w:lang w:val="pt-BR"/>
        </w:rPr>
        <w:t>CONTRATANTE</w:t>
      </w:r>
      <w:r>
        <w:rPr>
          <w:rFonts w:cs="Arial"/>
          <w:color w:val="auto"/>
          <w:sz w:val="21"/>
          <w:szCs w:val="21"/>
        </w:rPr>
        <w:t xml:space="preserve"> estão previstas neste T</w:t>
      </w:r>
      <w:r>
        <w:rPr>
          <w:rFonts w:hint="default" w:cs="Arial"/>
          <w:color w:val="auto"/>
          <w:sz w:val="21"/>
          <w:szCs w:val="21"/>
          <w:lang w:val="pt-BR"/>
        </w:rPr>
        <w:t>ermo de Referência</w:t>
      </w:r>
    </w:p>
    <w:p>
      <w:pPr>
        <w:pStyle w:val="34"/>
        <w:rPr>
          <w:rFonts w:cs="Arial"/>
          <w:sz w:val="21"/>
          <w:szCs w:val="21"/>
        </w:rPr>
      </w:pPr>
      <w:r>
        <w:rPr>
          <w:rFonts w:cs="Arial"/>
          <w:sz w:val="21"/>
          <w:szCs w:val="21"/>
        </w:rPr>
        <w:t>VISTORIA PARA A LICITAÇÃO.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Para o correto dimensionamento e elaboração de sua proposta, o licitante poderá realizar vistoria nas instalações do local de execução dos serviços, acompanhado por servidor designado para esse fim, de segunda à sexta-feira, das 08horas às 17horas, mediante prévio agendamento.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 prazo para vistoria iniciar-se-á no dia útil seguinte ao da publicação do Edital, estendendo-se até o dia útil anterior à data prevista para a abertura da sessão pública.</w:t>
      </w:r>
    </w:p>
    <w:p>
      <w:pPr>
        <w:numPr>
          <w:ilvl w:val="2"/>
          <w:numId w:val="2"/>
        </w:numPr>
        <w:tabs>
          <w:tab w:val="left" w:pos="993"/>
        </w:tabs>
        <w:spacing w:before="120" w:after="120" w:line="276" w:lineRule="auto"/>
        <w:jc w:val="both"/>
        <w:rPr>
          <w:rFonts w:cs="Arial"/>
          <w:color w:val="000000"/>
          <w:sz w:val="21"/>
          <w:szCs w:val="21"/>
          <w:shd w:val="clear" w:color="auto" w:fill="FFFFFF"/>
        </w:rPr>
      </w:pPr>
      <w:r>
        <w:rPr>
          <w:rFonts w:cs="Arial"/>
          <w:color w:val="000000"/>
          <w:sz w:val="21"/>
          <w:szCs w:val="21"/>
          <w:shd w:val="clear" w:color="auto" w:fill="FFFFFF"/>
        </w:rPr>
        <w:t>Para a vistoria o licitante, ou o seu representante legal, deverá estar devidamente identificado, apresentando documento de identidade civil e documento expedido pela empresa comprovando sua habilitação para a realização da vistoria.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licitante deverá declarar que tomou conhecimento de todas as informações e das condições locais para o cumprimento das obrigações objeto da licitação.</w:t>
      </w:r>
    </w:p>
    <w:p>
      <w:pPr>
        <w:pStyle w:val="34"/>
        <w:rPr>
          <w:rFonts w:cs="Arial"/>
          <w:sz w:val="21"/>
          <w:szCs w:val="21"/>
        </w:rPr>
      </w:pPr>
      <w:r>
        <w:rPr>
          <w:rFonts w:cs="Arial"/>
          <w:sz w:val="21"/>
          <w:szCs w:val="21"/>
        </w:rPr>
        <w:t>MODELO DE EXECUÇÃO DO OBJETO</w:t>
      </w:r>
    </w:p>
    <w:p>
      <w:pPr>
        <w:suppressAutoHyphens/>
        <w:spacing w:after="120"/>
        <w:ind w:left="716"/>
        <w:jc w:val="both"/>
        <w:rPr>
          <w:rFonts w:cs="Arial"/>
          <w:sz w:val="21"/>
          <w:szCs w:val="21"/>
        </w:rPr>
      </w:pPr>
    </w:p>
    <w:p>
      <w:pPr>
        <w:numPr>
          <w:ilvl w:val="1"/>
          <w:numId w:val="2"/>
        </w:numPr>
        <w:tabs>
          <w:tab w:val="left" w:pos="993"/>
        </w:tabs>
        <w:spacing w:before="120" w:after="120" w:line="276" w:lineRule="auto"/>
        <w:ind w:left="425" w:firstLine="0"/>
        <w:jc w:val="both"/>
        <w:rPr>
          <w:rFonts w:hint="default"/>
          <w:sz w:val="21"/>
          <w:szCs w:val="21"/>
        </w:rPr>
      </w:pPr>
      <w:r>
        <w:rPr>
          <w:rFonts w:cs="Arial"/>
          <w:color w:val="000000"/>
          <w:sz w:val="21"/>
          <w:szCs w:val="21"/>
          <w:shd w:val="clear" w:color="auto" w:fill="FFFFFF"/>
        </w:rPr>
        <w:t>A execução do objeto seguirá a seguinte dinâmica:</w:t>
      </w:r>
    </w:p>
    <w:p>
      <w:pPr>
        <w:numPr>
          <w:ilvl w:val="2"/>
          <w:numId w:val="2"/>
        </w:numPr>
        <w:tabs>
          <w:tab w:val="left" w:pos="993"/>
        </w:tabs>
        <w:spacing w:before="120" w:after="120" w:line="276" w:lineRule="auto"/>
        <w:ind w:left="845" w:leftChars="0" w:firstLine="0"/>
        <w:jc w:val="both"/>
        <w:rPr>
          <w:rFonts w:hint="default"/>
          <w:sz w:val="21"/>
          <w:szCs w:val="21"/>
        </w:rPr>
      </w:pPr>
      <w:r>
        <w:rPr>
          <w:rFonts w:hint="default"/>
          <w:sz w:val="21"/>
          <w:szCs w:val="21"/>
        </w:rPr>
        <w:t>Rotinas de Execução</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Realização da Reunião Inicial</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A </w:t>
      </w:r>
      <w:r>
        <w:rPr>
          <w:rFonts w:hint="default"/>
          <w:sz w:val="21"/>
          <w:szCs w:val="21"/>
          <w:lang w:val="pt-BR"/>
        </w:rPr>
        <w:t>CONTRATADA</w:t>
      </w:r>
      <w:r>
        <w:rPr>
          <w:rFonts w:hint="default"/>
          <w:sz w:val="21"/>
          <w:szCs w:val="21"/>
        </w:rPr>
        <w:t xml:space="preserve"> será oficialmente convocada pelo </w:t>
      </w:r>
      <w:r>
        <w:rPr>
          <w:rFonts w:hint="default"/>
          <w:sz w:val="21"/>
          <w:szCs w:val="21"/>
          <w:lang w:val="pt-BR"/>
        </w:rPr>
        <w:t>CONTRATANTE</w:t>
      </w:r>
      <w:r>
        <w:rPr>
          <w:rFonts w:hint="default"/>
          <w:sz w:val="21"/>
          <w:szCs w:val="21"/>
        </w:rPr>
        <w:t xml:space="preserve"> para participar de uma Reunião Inicial com objetivo de apresentar o planejamento</w:t>
      </w:r>
      <w:r>
        <w:rPr>
          <w:rFonts w:hint="default"/>
          <w:sz w:val="21"/>
          <w:szCs w:val="21"/>
          <w:lang w:val="pt-BR"/>
        </w:rPr>
        <w:t xml:space="preserve"> </w:t>
      </w:r>
      <w:r>
        <w:rPr>
          <w:rFonts w:hint="default"/>
          <w:sz w:val="21"/>
          <w:szCs w:val="21"/>
        </w:rPr>
        <w:t>inicial da execução contratual relacionada no escopo deste instrumento e absorver o conhecimento preliminar necessário para prestação dos serviços contratados.</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Na reunião inicial, o </w:t>
      </w:r>
      <w:r>
        <w:rPr>
          <w:rFonts w:hint="default"/>
          <w:sz w:val="21"/>
          <w:szCs w:val="21"/>
          <w:lang w:val="pt-BR"/>
        </w:rPr>
        <w:t>CONTRATANTE</w:t>
      </w:r>
      <w:r>
        <w:rPr>
          <w:rFonts w:hint="default"/>
          <w:sz w:val="21"/>
          <w:szCs w:val="21"/>
        </w:rPr>
        <w:t xml:space="preserve"> repassará as informações do ambiente computacional do </w:t>
      </w:r>
      <w:r>
        <w:rPr>
          <w:rFonts w:hint="default"/>
          <w:sz w:val="21"/>
          <w:szCs w:val="21"/>
          <w:lang w:val="pt-BR"/>
        </w:rPr>
        <w:t>CONTRATANTE</w:t>
      </w:r>
      <w:r>
        <w:rPr>
          <w:rFonts w:hint="default"/>
          <w:sz w:val="21"/>
          <w:szCs w:val="21"/>
        </w:rPr>
        <w:t xml:space="preserve"> necessárias para execução dos serviços</w:t>
      </w:r>
      <w:r>
        <w:rPr>
          <w:rFonts w:hint="default"/>
          <w:sz w:val="21"/>
          <w:szCs w:val="21"/>
          <w:lang w:val="pt-BR"/>
        </w:rPr>
        <w:t xml:space="preserve"> </w:t>
      </w:r>
      <w:r>
        <w:rPr>
          <w:rFonts w:hint="default"/>
          <w:sz w:val="21"/>
          <w:szCs w:val="21"/>
        </w:rPr>
        <w:t>descritos neste Termo de Referência.</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A reunião inicial deverá ser convocada para promover os seguintes objetivos principais:</w:t>
      </w:r>
    </w:p>
    <w:p>
      <w:pPr>
        <w:numPr>
          <w:ilvl w:val="5"/>
          <w:numId w:val="2"/>
        </w:numPr>
        <w:tabs>
          <w:tab w:val="left" w:pos="993"/>
        </w:tabs>
        <w:spacing w:before="120" w:after="120" w:line="276" w:lineRule="auto"/>
        <w:ind w:left="2105" w:leftChars="0" w:firstLine="0"/>
        <w:jc w:val="both"/>
        <w:rPr>
          <w:rFonts w:hint="default"/>
          <w:sz w:val="21"/>
          <w:szCs w:val="21"/>
        </w:rPr>
      </w:pPr>
      <w:r>
        <w:rPr>
          <w:rFonts w:hint="default"/>
          <w:sz w:val="21"/>
          <w:szCs w:val="21"/>
        </w:rPr>
        <w:t xml:space="preserve">Apresentar os recursos dos ambientes computacionais do </w:t>
      </w:r>
      <w:r>
        <w:rPr>
          <w:rFonts w:hint="default"/>
          <w:sz w:val="21"/>
          <w:szCs w:val="21"/>
          <w:lang w:val="pt-BR"/>
        </w:rPr>
        <w:t>CONTRATANTE</w:t>
      </w:r>
      <w:r>
        <w:rPr>
          <w:rFonts w:hint="default"/>
          <w:sz w:val="21"/>
          <w:szCs w:val="21"/>
        </w:rPr>
        <w:t>.</w:t>
      </w:r>
    </w:p>
    <w:p>
      <w:pPr>
        <w:numPr>
          <w:ilvl w:val="5"/>
          <w:numId w:val="2"/>
        </w:numPr>
        <w:tabs>
          <w:tab w:val="left" w:pos="993"/>
        </w:tabs>
        <w:spacing w:before="120" w:after="120" w:line="276" w:lineRule="auto"/>
        <w:ind w:left="2105" w:leftChars="0" w:firstLine="0"/>
        <w:jc w:val="both"/>
        <w:rPr>
          <w:rFonts w:hint="default"/>
          <w:sz w:val="21"/>
          <w:szCs w:val="21"/>
        </w:rPr>
      </w:pPr>
      <w:r>
        <w:rPr>
          <w:rFonts w:hint="default"/>
          <w:sz w:val="21"/>
          <w:szCs w:val="21"/>
        </w:rPr>
        <w:t>Apresentar e sanar dúvidas sobre a sistemática de execução e gestão dos serviços.</w:t>
      </w:r>
    </w:p>
    <w:p>
      <w:pPr>
        <w:numPr>
          <w:ilvl w:val="5"/>
          <w:numId w:val="2"/>
        </w:numPr>
        <w:tabs>
          <w:tab w:val="left" w:pos="993"/>
        </w:tabs>
        <w:spacing w:before="120" w:after="120" w:line="276" w:lineRule="auto"/>
        <w:ind w:left="2105" w:leftChars="0" w:firstLine="0"/>
        <w:jc w:val="both"/>
        <w:rPr>
          <w:rFonts w:hint="default"/>
          <w:sz w:val="21"/>
          <w:szCs w:val="21"/>
        </w:rPr>
      </w:pPr>
      <w:r>
        <w:rPr>
          <w:rFonts w:hint="default"/>
          <w:sz w:val="21"/>
          <w:szCs w:val="21"/>
        </w:rPr>
        <w:t xml:space="preserve">Apresentar o Preposto da </w:t>
      </w:r>
      <w:r>
        <w:rPr>
          <w:rFonts w:hint="default"/>
          <w:sz w:val="21"/>
          <w:szCs w:val="21"/>
          <w:lang w:val="pt-BR"/>
        </w:rPr>
        <w:t>CONTRATADA</w:t>
      </w:r>
      <w:r>
        <w:rPr>
          <w:rFonts w:hint="default"/>
          <w:sz w:val="21"/>
          <w:szCs w:val="21"/>
        </w:rPr>
        <w:t>, informando o número de telefone e e-mail de contato do Preposto designado.</w:t>
      </w:r>
    </w:p>
    <w:p>
      <w:pPr>
        <w:numPr>
          <w:ilvl w:val="5"/>
          <w:numId w:val="2"/>
        </w:numPr>
        <w:tabs>
          <w:tab w:val="left" w:pos="993"/>
        </w:tabs>
        <w:spacing w:before="120" w:after="120" w:line="276" w:lineRule="auto"/>
        <w:ind w:left="2105" w:leftChars="0" w:firstLine="0"/>
        <w:jc w:val="both"/>
        <w:rPr>
          <w:rFonts w:hint="default"/>
          <w:sz w:val="21"/>
          <w:szCs w:val="21"/>
        </w:rPr>
      </w:pPr>
      <w:r>
        <w:rPr>
          <w:rFonts w:hint="default"/>
          <w:sz w:val="21"/>
          <w:szCs w:val="21"/>
        </w:rPr>
        <w:t xml:space="preserve">Apresentar o Gestor do Contrato e os Fiscais do </w:t>
      </w:r>
      <w:r>
        <w:rPr>
          <w:rFonts w:hint="default"/>
          <w:sz w:val="21"/>
          <w:szCs w:val="21"/>
          <w:lang w:val="pt-BR"/>
        </w:rPr>
        <w:t>CONTRATANTE</w:t>
      </w:r>
      <w:r>
        <w:rPr>
          <w:rFonts w:hint="default"/>
          <w:sz w:val="21"/>
          <w:szCs w:val="21"/>
        </w:rPr>
        <w:t>.</w:t>
      </w:r>
    </w:p>
    <w:p>
      <w:pPr>
        <w:numPr>
          <w:ilvl w:val="5"/>
          <w:numId w:val="2"/>
        </w:numPr>
        <w:tabs>
          <w:tab w:val="left" w:pos="993"/>
        </w:tabs>
        <w:spacing w:before="120" w:after="120" w:line="276" w:lineRule="auto"/>
        <w:ind w:left="2105" w:leftChars="0" w:firstLine="0"/>
        <w:jc w:val="both"/>
        <w:rPr>
          <w:rFonts w:cs="Arial"/>
          <w:sz w:val="21"/>
          <w:szCs w:val="21"/>
        </w:rPr>
      </w:pPr>
      <w:r>
        <w:rPr>
          <w:rFonts w:hint="default"/>
          <w:sz w:val="21"/>
          <w:szCs w:val="21"/>
        </w:rPr>
        <w:t xml:space="preserve">Apresentar lista dos profissionais da </w:t>
      </w:r>
      <w:r>
        <w:rPr>
          <w:rFonts w:hint="default"/>
          <w:sz w:val="21"/>
          <w:szCs w:val="21"/>
          <w:lang w:val="pt-BR"/>
        </w:rPr>
        <w:t>CONTRATADA</w:t>
      </w:r>
      <w:r>
        <w:rPr>
          <w:rFonts w:hint="default"/>
          <w:sz w:val="21"/>
          <w:szCs w:val="21"/>
        </w:rPr>
        <w:t xml:space="preserve"> já designados para atendimento ao contrato, a fim de cadastramento e permissão de acesso </w:t>
      </w:r>
      <w:r>
        <w:rPr>
          <w:rFonts w:hint="default"/>
          <w:sz w:val="21"/>
          <w:szCs w:val="21"/>
          <w:lang w:val="pt-BR"/>
        </w:rPr>
        <w:t>às instalações da CONTRATANTE</w:t>
      </w:r>
      <w:r>
        <w:rPr>
          <w:rFonts w:hint="default"/>
          <w:sz w:val="21"/>
          <w:szCs w:val="21"/>
        </w:rPr>
        <w:t>.</w:t>
      </w:r>
    </w:p>
    <w:p>
      <w:pPr>
        <w:numPr>
          <w:ilvl w:val="5"/>
          <w:numId w:val="2"/>
        </w:numPr>
        <w:tabs>
          <w:tab w:val="left" w:pos="993"/>
        </w:tabs>
        <w:spacing w:before="120" w:after="120" w:line="276" w:lineRule="auto"/>
        <w:ind w:left="2105" w:leftChars="0" w:firstLine="0"/>
        <w:jc w:val="both"/>
        <w:rPr>
          <w:rFonts w:cs="Arial"/>
          <w:sz w:val="21"/>
          <w:szCs w:val="21"/>
        </w:rPr>
      </w:pPr>
      <w:r>
        <w:rPr>
          <w:rFonts w:hint="default"/>
          <w:sz w:val="21"/>
          <w:szCs w:val="21"/>
        </w:rPr>
        <w:t xml:space="preserve">Identificação da necessidade e agendar oficinas para capacitação de pessoal a ser ministrada pela </w:t>
      </w:r>
      <w:r>
        <w:rPr>
          <w:rFonts w:hint="default"/>
          <w:sz w:val="21"/>
          <w:szCs w:val="21"/>
          <w:lang w:val="pt-BR"/>
        </w:rPr>
        <w:t>CONTRATADA</w:t>
      </w:r>
      <w:r>
        <w:rPr>
          <w:rFonts w:hint="default"/>
          <w:sz w:val="21"/>
          <w:szCs w:val="21"/>
        </w:rPr>
        <w:t>, necessário à prestação dos serviços</w:t>
      </w:r>
      <w:r>
        <w:rPr>
          <w:rFonts w:hint="default"/>
          <w:sz w:val="21"/>
          <w:szCs w:val="21"/>
          <w:lang w:val="pt-BR"/>
        </w:rPr>
        <w:t xml:space="preserve"> </w:t>
      </w:r>
      <w:r>
        <w:rPr>
          <w:rFonts w:hint="default"/>
          <w:sz w:val="21"/>
          <w:szCs w:val="21"/>
        </w:rPr>
        <w:t xml:space="preserve">contratados, a partir de documentação entregue e de esclarecimentos fornecidos pelo </w:t>
      </w:r>
      <w:r>
        <w:rPr>
          <w:rFonts w:hint="default"/>
          <w:sz w:val="21"/>
          <w:szCs w:val="21"/>
          <w:lang w:val="pt-BR"/>
        </w:rPr>
        <w:t>CONTRATANTE</w:t>
      </w:r>
      <w:r>
        <w:rPr>
          <w:rFonts w:hint="default"/>
          <w:sz w:val="21"/>
          <w:szCs w:val="21"/>
        </w:rPr>
        <w:t>.</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Como resultado da reunião inicial, será elaborada uma Ata de Reunião que deverá ser aprovada por todos os participantes.</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Na reunião inicial, será entregue pelo </w:t>
      </w:r>
      <w:r>
        <w:rPr>
          <w:rFonts w:hint="default"/>
          <w:sz w:val="21"/>
          <w:szCs w:val="21"/>
          <w:lang w:val="pt-BR"/>
        </w:rPr>
        <w:t>CONTRATANTE</w:t>
      </w:r>
      <w:r>
        <w:rPr>
          <w:rFonts w:hint="default"/>
          <w:sz w:val="21"/>
          <w:szCs w:val="21"/>
        </w:rPr>
        <w:t xml:space="preserve"> o Termo de Compromisso de Manutenção de Sigilo e o Termo de Ciência, que deverá ser assinado</w:t>
      </w:r>
      <w:r>
        <w:rPr>
          <w:rFonts w:hint="default"/>
          <w:sz w:val="21"/>
          <w:szCs w:val="21"/>
          <w:lang w:val="pt-BR"/>
        </w:rPr>
        <w:t xml:space="preserve"> </w:t>
      </w:r>
      <w:r>
        <w:rPr>
          <w:rFonts w:hint="default"/>
          <w:sz w:val="21"/>
          <w:szCs w:val="21"/>
        </w:rPr>
        <w:t xml:space="preserve">pelo representante legal da </w:t>
      </w:r>
      <w:r>
        <w:rPr>
          <w:rFonts w:hint="default"/>
          <w:sz w:val="21"/>
          <w:szCs w:val="21"/>
          <w:lang w:val="pt-BR"/>
        </w:rPr>
        <w:t>CONTRATADA</w:t>
      </w:r>
      <w:r>
        <w:rPr>
          <w:rFonts w:hint="default"/>
          <w:sz w:val="21"/>
          <w:szCs w:val="21"/>
        </w:rPr>
        <w:t xml:space="preserve"> e, posteriormente, por todos os profissionais alocados na execução das ordens de serviço.</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O Representante legal e o Preposto da </w:t>
      </w:r>
      <w:r>
        <w:rPr>
          <w:rFonts w:hint="default"/>
          <w:sz w:val="21"/>
          <w:szCs w:val="21"/>
          <w:lang w:val="pt-BR"/>
        </w:rPr>
        <w:t>CONTRATADA</w:t>
      </w:r>
      <w:r>
        <w:rPr>
          <w:rFonts w:hint="default"/>
          <w:sz w:val="21"/>
          <w:szCs w:val="21"/>
        </w:rPr>
        <w:t xml:space="preserve"> deverão assinar o termo de contrato e demais documentos relativos a execução contratual. </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Descrição dos eventos de período de ambientação</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Os primeiros 60 (sessenta) dias após a assinatura do contrato serão considerados como Período de Adaptação e Ajustes, durante o qual a</w:t>
      </w:r>
      <w:r>
        <w:rPr>
          <w:rFonts w:hint="default"/>
          <w:sz w:val="21"/>
          <w:szCs w:val="21"/>
          <w:lang w:val="pt-BR"/>
        </w:rPr>
        <w:t xml:space="preserve"> CONTRATADA</w:t>
      </w:r>
      <w:r>
        <w:rPr>
          <w:rFonts w:hint="default"/>
          <w:sz w:val="21"/>
          <w:szCs w:val="21"/>
        </w:rPr>
        <w:t xml:space="preserve"> deverá proceder a todos os ajustes que se mostrarem necessários para a execução dos serviços, dos processos internos, etc., de modo a assegurar a</w:t>
      </w:r>
      <w:r>
        <w:rPr>
          <w:rFonts w:hint="default"/>
          <w:sz w:val="21"/>
          <w:szCs w:val="21"/>
          <w:lang w:val="pt-BR"/>
        </w:rPr>
        <w:t xml:space="preserve"> </w:t>
      </w:r>
      <w:r>
        <w:rPr>
          <w:rFonts w:hint="default"/>
          <w:sz w:val="21"/>
          <w:szCs w:val="21"/>
        </w:rPr>
        <w:t>execução satisfatória dos serviços.</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Durante o Período de Adaptação e Ajustes os resultados esperados e os Indicadores de Níveis Mínimos de Serviços deverão ser implementados</w:t>
      </w:r>
      <w:r>
        <w:rPr>
          <w:rFonts w:hint="default"/>
          <w:sz w:val="21"/>
          <w:szCs w:val="21"/>
          <w:lang w:val="pt-BR"/>
        </w:rPr>
        <w:t xml:space="preserve"> </w:t>
      </w:r>
      <w:r>
        <w:rPr>
          <w:rFonts w:hint="default"/>
          <w:sz w:val="21"/>
          <w:szCs w:val="21"/>
        </w:rPr>
        <w:t xml:space="preserve">gradualmente, de modo a permitir à </w:t>
      </w:r>
      <w:r>
        <w:rPr>
          <w:rFonts w:hint="default"/>
          <w:sz w:val="21"/>
          <w:szCs w:val="21"/>
          <w:lang w:val="pt-BR"/>
        </w:rPr>
        <w:t>CONTRATADA</w:t>
      </w:r>
      <w:r>
        <w:rPr>
          <w:rFonts w:hint="default"/>
          <w:sz w:val="21"/>
          <w:szCs w:val="21"/>
        </w:rPr>
        <w:t xml:space="preserve"> realizar a</w:t>
      </w:r>
      <w:r>
        <w:rPr>
          <w:rFonts w:hint="default"/>
          <w:sz w:val="21"/>
          <w:szCs w:val="21"/>
          <w:lang w:val="pt-BR"/>
        </w:rPr>
        <w:t xml:space="preserve"> </w:t>
      </w:r>
      <w:r>
        <w:rPr>
          <w:rFonts w:hint="default"/>
          <w:sz w:val="21"/>
          <w:szCs w:val="21"/>
        </w:rPr>
        <w:t>adequação de seus serviços e alcançar, ao término desse período, o desempenho requerido.</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Durante o Período de Adaptação e Ajustes os instrumentos utilizados para a mensuração do nível de atendimento dos serviços contratados, os</w:t>
      </w:r>
      <w:r>
        <w:rPr>
          <w:rFonts w:hint="default"/>
          <w:sz w:val="21"/>
          <w:szCs w:val="21"/>
          <w:lang w:val="pt-BR"/>
        </w:rPr>
        <w:t xml:space="preserve"> </w:t>
      </w:r>
      <w:r>
        <w:rPr>
          <w:rFonts w:hint="default"/>
          <w:sz w:val="21"/>
          <w:szCs w:val="21"/>
        </w:rPr>
        <w:t xml:space="preserve">Indicadores de Níveis Mínimos de Serviço - INMS, serão apurados para fins de histórico e a </w:t>
      </w:r>
      <w:r>
        <w:rPr>
          <w:rFonts w:hint="default"/>
          <w:sz w:val="21"/>
          <w:szCs w:val="21"/>
          <w:lang w:val="pt-BR"/>
        </w:rPr>
        <w:t>CONTRATADA</w:t>
      </w:r>
      <w:r>
        <w:rPr>
          <w:rFonts w:hint="default"/>
          <w:sz w:val="21"/>
          <w:szCs w:val="21"/>
        </w:rPr>
        <w:t xml:space="preserve"> será beneficiada com a não incidência de</w:t>
      </w:r>
      <w:r>
        <w:rPr>
          <w:rFonts w:hint="default"/>
          <w:sz w:val="21"/>
          <w:szCs w:val="21"/>
          <w:lang w:val="pt-BR"/>
        </w:rPr>
        <w:t xml:space="preserve"> </w:t>
      </w:r>
      <w:r>
        <w:rPr>
          <w:rFonts w:hint="default"/>
          <w:sz w:val="21"/>
          <w:szCs w:val="21"/>
        </w:rPr>
        <w:t>glosas previstas por níveis mínimos de serviço, com exceção do Indicador de Prazo Máximo de Instalação.</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Este benefício será extinto automaticamente caso a </w:t>
      </w:r>
      <w:r>
        <w:rPr>
          <w:rFonts w:hint="default"/>
          <w:sz w:val="21"/>
          <w:szCs w:val="21"/>
          <w:lang w:val="pt-BR"/>
        </w:rPr>
        <w:t>CONTRATADA</w:t>
      </w:r>
      <w:r>
        <w:rPr>
          <w:rFonts w:hint="default"/>
          <w:sz w:val="21"/>
          <w:szCs w:val="21"/>
        </w:rPr>
        <w:t xml:space="preserve"> recuse pelo menos um atendimento de chamado técnico emitido pelo</w:t>
      </w:r>
      <w:r>
        <w:rPr>
          <w:rFonts w:hint="default"/>
          <w:sz w:val="21"/>
          <w:szCs w:val="21"/>
          <w:lang w:val="pt-BR"/>
        </w:rPr>
        <w:t xml:space="preserve"> CONTRATANTE</w:t>
      </w:r>
      <w:r>
        <w:rPr>
          <w:rFonts w:hint="default"/>
          <w:sz w:val="21"/>
          <w:szCs w:val="21"/>
        </w:rPr>
        <w:t xml:space="preserve"> durante o Período de Adaptação e Ajustes.</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Procedimentos para encaminhamento e controle de solicitações</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A Ordem de Serviço é o instrumento formal pelo qual o </w:t>
      </w:r>
      <w:r>
        <w:rPr>
          <w:rFonts w:hint="default"/>
          <w:sz w:val="21"/>
          <w:szCs w:val="21"/>
          <w:lang w:val="pt-BR"/>
        </w:rPr>
        <w:t>CONTRATANTE</w:t>
      </w:r>
      <w:r>
        <w:rPr>
          <w:rFonts w:hint="default"/>
          <w:sz w:val="21"/>
          <w:szCs w:val="21"/>
        </w:rPr>
        <w:t xml:space="preserve"> abre solicitação de serviço para a </w:t>
      </w:r>
      <w:r>
        <w:rPr>
          <w:rFonts w:hint="default"/>
          <w:sz w:val="21"/>
          <w:szCs w:val="21"/>
          <w:lang w:val="pt-BR"/>
        </w:rPr>
        <w:t>CONTRATADA</w:t>
      </w:r>
      <w:r>
        <w:rPr>
          <w:rFonts w:hint="default"/>
          <w:sz w:val="21"/>
          <w:szCs w:val="21"/>
        </w:rPr>
        <w:t>, sendo assim o</w:t>
      </w:r>
      <w:r>
        <w:rPr>
          <w:rFonts w:hint="default"/>
          <w:sz w:val="21"/>
          <w:szCs w:val="21"/>
          <w:lang w:val="pt-BR"/>
        </w:rPr>
        <w:t xml:space="preserve"> </w:t>
      </w:r>
      <w:r>
        <w:rPr>
          <w:rFonts w:hint="default"/>
          <w:sz w:val="21"/>
          <w:szCs w:val="21"/>
        </w:rPr>
        <w:t>instrumento administrativo legal que autoriza a prestação do serviço e que servirá de consulta base para fins de recebimento provisório, definitivo e</w:t>
      </w:r>
      <w:r>
        <w:rPr>
          <w:rFonts w:hint="default"/>
          <w:sz w:val="21"/>
          <w:szCs w:val="21"/>
          <w:lang w:val="pt-BR"/>
        </w:rPr>
        <w:t xml:space="preserve"> </w:t>
      </w:r>
      <w:r>
        <w:rPr>
          <w:rFonts w:hint="default"/>
          <w:sz w:val="21"/>
          <w:szCs w:val="21"/>
        </w:rPr>
        <w:t>faturamentos.</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A Ordem de Serviço será emitida, executada, monitorada, controlada e encerrada em conjunto pelo </w:t>
      </w:r>
      <w:r>
        <w:rPr>
          <w:rFonts w:hint="default"/>
          <w:sz w:val="21"/>
          <w:szCs w:val="21"/>
          <w:lang w:val="pt-BR"/>
        </w:rPr>
        <w:t>CONTRATANTE</w:t>
      </w:r>
      <w:r>
        <w:rPr>
          <w:rFonts w:hint="default"/>
          <w:sz w:val="21"/>
          <w:szCs w:val="21"/>
        </w:rPr>
        <w:t xml:space="preserve"> e a </w:t>
      </w:r>
      <w:r>
        <w:rPr>
          <w:rFonts w:hint="default"/>
          <w:sz w:val="21"/>
          <w:szCs w:val="21"/>
          <w:lang w:val="pt-BR"/>
        </w:rPr>
        <w:t>CONTRATADA</w:t>
      </w:r>
      <w:r>
        <w:rPr>
          <w:rFonts w:hint="default"/>
          <w:sz w:val="21"/>
          <w:szCs w:val="21"/>
        </w:rPr>
        <w:t>.</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Será emitida 1</w:t>
      </w:r>
      <w:r>
        <w:rPr>
          <w:rFonts w:hint="default"/>
          <w:sz w:val="21"/>
          <w:szCs w:val="21"/>
          <w:lang w:val="pt-BR"/>
        </w:rPr>
        <w:t xml:space="preserve"> (uma)</w:t>
      </w:r>
      <w:r>
        <w:rPr>
          <w:rFonts w:hint="default"/>
          <w:sz w:val="21"/>
          <w:szCs w:val="21"/>
        </w:rPr>
        <w:t xml:space="preserve"> </w:t>
      </w:r>
      <w:r>
        <w:rPr>
          <w:rFonts w:hint="default"/>
          <w:sz w:val="21"/>
          <w:szCs w:val="21"/>
          <w:lang w:val="pt-BR"/>
        </w:rPr>
        <w:t>O</w:t>
      </w:r>
      <w:r>
        <w:rPr>
          <w:rFonts w:hint="default"/>
          <w:sz w:val="21"/>
          <w:szCs w:val="21"/>
        </w:rPr>
        <w:t xml:space="preserve">rdem de </w:t>
      </w:r>
      <w:r>
        <w:rPr>
          <w:rFonts w:hint="default"/>
          <w:sz w:val="21"/>
          <w:szCs w:val="21"/>
          <w:lang w:val="pt-BR"/>
        </w:rPr>
        <w:t>S</w:t>
      </w:r>
      <w:r>
        <w:rPr>
          <w:rFonts w:hint="default"/>
          <w:sz w:val="21"/>
          <w:szCs w:val="21"/>
        </w:rPr>
        <w:t xml:space="preserve">erviço para cada contrato celebrado, independente da </w:t>
      </w:r>
      <w:r>
        <w:rPr>
          <w:rFonts w:hint="default"/>
          <w:sz w:val="21"/>
          <w:szCs w:val="21"/>
          <w:lang w:val="pt-BR"/>
        </w:rPr>
        <w:t>CONTRATADA</w:t>
      </w:r>
      <w:r>
        <w:rPr>
          <w:rFonts w:hint="default"/>
          <w:sz w:val="21"/>
          <w:szCs w:val="21"/>
        </w:rPr>
        <w:t xml:space="preserve"> ser a vencedora de mais de um lote.</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A Ordem de Serviço será elaborada e assinada pelo Fiscal Requisitante, revisada e assinada pelo Gestor de Contrato e recebido pelo Preposto da</w:t>
      </w:r>
      <w:r>
        <w:rPr>
          <w:rFonts w:hint="default"/>
          <w:sz w:val="21"/>
          <w:szCs w:val="21"/>
          <w:lang w:val="pt-BR"/>
        </w:rPr>
        <w:t xml:space="preserve"> CONTRATADA</w:t>
      </w:r>
      <w:r>
        <w:rPr>
          <w:rFonts w:hint="default"/>
          <w:sz w:val="21"/>
          <w:szCs w:val="21"/>
        </w:rPr>
        <w:t>.</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As Ordens de Serviço </w:t>
      </w:r>
      <w:r>
        <w:rPr>
          <w:rFonts w:hint="default"/>
          <w:sz w:val="21"/>
          <w:szCs w:val="21"/>
          <w:lang w:val="pt-BR"/>
        </w:rPr>
        <w:t xml:space="preserve">serão emitidas no intuito de </w:t>
      </w:r>
      <w:r>
        <w:rPr>
          <w:rFonts w:hint="default"/>
          <w:sz w:val="21"/>
          <w:szCs w:val="21"/>
        </w:rPr>
        <w:t>atender as necessidades do serviço, devendo, contudo, manter as</w:t>
      </w:r>
      <w:r>
        <w:rPr>
          <w:rFonts w:hint="default"/>
          <w:sz w:val="21"/>
          <w:szCs w:val="21"/>
          <w:lang w:val="pt-BR"/>
        </w:rPr>
        <w:t xml:space="preserve"> </w:t>
      </w:r>
      <w:r>
        <w:rPr>
          <w:rFonts w:hint="default"/>
          <w:sz w:val="21"/>
          <w:szCs w:val="21"/>
        </w:rPr>
        <w:t xml:space="preserve">informações mínimas necessárias para sua execução, sendo proposto por qualquer das partes, entretanto sua alteração ficará a critério do </w:t>
      </w:r>
      <w:r>
        <w:rPr>
          <w:rFonts w:hint="default"/>
          <w:sz w:val="21"/>
          <w:szCs w:val="21"/>
          <w:lang w:val="pt-BR"/>
        </w:rPr>
        <w:t>CONTRATANTE</w:t>
      </w:r>
      <w:r>
        <w:rPr>
          <w:rFonts w:hint="default"/>
          <w:sz w:val="21"/>
          <w:szCs w:val="21"/>
        </w:rPr>
        <w:t>.</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A ferramenta para registros de chamados técnicos será utilizada pela </w:t>
      </w:r>
      <w:r>
        <w:rPr>
          <w:rFonts w:hint="default"/>
          <w:sz w:val="21"/>
          <w:szCs w:val="21"/>
          <w:lang w:val="pt-BR"/>
        </w:rPr>
        <w:t>CONTRATADA</w:t>
      </w:r>
      <w:r>
        <w:rPr>
          <w:rFonts w:hint="default"/>
          <w:sz w:val="21"/>
          <w:szCs w:val="21"/>
        </w:rPr>
        <w:t xml:space="preserve"> e pela equipe de fiscalização do </w:t>
      </w:r>
      <w:r>
        <w:rPr>
          <w:rFonts w:hint="default"/>
          <w:sz w:val="21"/>
          <w:szCs w:val="21"/>
          <w:lang w:val="pt-BR"/>
        </w:rPr>
        <w:t>CONTRATANTE</w:t>
      </w:r>
      <w:r>
        <w:rPr>
          <w:rFonts w:hint="default"/>
          <w:sz w:val="21"/>
          <w:szCs w:val="21"/>
        </w:rPr>
        <w:t xml:space="preserve"> para a</w:t>
      </w:r>
      <w:r>
        <w:rPr>
          <w:rFonts w:hint="default"/>
          <w:sz w:val="21"/>
          <w:szCs w:val="21"/>
          <w:lang w:val="pt-BR"/>
        </w:rPr>
        <w:t xml:space="preserve"> </w:t>
      </w:r>
      <w:r>
        <w:rPr>
          <w:rFonts w:hint="default"/>
          <w:sz w:val="21"/>
          <w:szCs w:val="21"/>
        </w:rPr>
        <w:t>gestão dos serviços, estatísticas de disponibilidade, emissão de relatórios e gráficos, construção de dashboard, e acompanhamento dos indicadores de níveis</w:t>
      </w:r>
      <w:r>
        <w:rPr>
          <w:rFonts w:hint="default"/>
          <w:sz w:val="21"/>
          <w:szCs w:val="21"/>
          <w:lang w:val="pt-BR"/>
        </w:rPr>
        <w:t xml:space="preserve"> </w:t>
      </w:r>
      <w:r>
        <w:rPr>
          <w:rFonts w:hint="default"/>
          <w:sz w:val="21"/>
          <w:szCs w:val="21"/>
        </w:rPr>
        <w:t>mínimos de serviços.</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Forma de execução e acompanhamento dos serviços</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Durante a vigência do contrato, os serviços serão disponibilizados de forma contínua mensalmente pela </w:t>
      </w:r>
      <w:r>
        <w:rPr>
          <w:rFonts w:hint="default"/>
          <w:sz w:val="21"/>
          <w:szCs w:val="21"/>
          <w:lang w:val="pt-BR"/>
        </w:rPr>
        <w:t>CONTRATADA</w:t>
      </w:r>
      <w:r>
        <w:rPr>
          <w:rFonts w:hint="default"/>
          <w:sz w:val="21"/>
          <w:szCs w:val="21"/>
        </w:rPr>
        <w:t>, realizando todas as tarefas</w:t>
      </w:r>
      <w:r>
        <w:rPr>
          <w:rFonts w:hint="default"/>
          <w:sz w:val="21"/>
          <w:szCs w:val="21"/>
          <w:lang w:val="pt-BR"/>
        </w:rPr>
        <w:t xml:space="preserve"> </w:t>
      </w:r>
      <w:r>
        <w:rPr>
          <w:rFonts w:hint="default"/>
          <w:sz w:val="21"/>
          <w:szCs w:val="21"/>
        </w:rPr>
        <w:t>enunciadas neste presente T</w:t>
      </w:r>
      <w:r>
        <w:rPr>
          <w:rFonts w:hint="default"/>
          <w:sz w:val="21"/>
          <w:szCs w:val="21"/>
          <w:lang w:val="pt-BR"/>
        </w:rPr>
        <w:t xml:space="preserve">ermo de </w:t>
      </w:r>
      <w:r>
        <w:rPr>
          <w:rFonts w:hint="default"/>
          <w:sz w:val="21"/>
          <w:szCs w:val="21"/>
        </w:rPr>
        <w:t>R</w:t>
      </w:r>
      <w:r>
        <w:rPr>
          <w:rFonts w:hint="default"/>
          <w:sz w:val="21"/>
          <w:szCs w:val="21"/>
          <w:lang w:val="pt-BR"/>
        </w:rPr>
        <w:t>eferência</w:t>
      </w:r>
      <w:r>
        <w:rPr>
          <w:rFonts w:hint="default"/>
          <w:sz w:val="21"/>
          <w:szCs w:val="21"/>
        </w:rPr>
        <w:t>.</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Poderão ser realizadas reuniões gerenciais e técnicas periódicas a critério da </w:t>
      </w:r>
      <w:r>
        <w:rPr>
          <w:rFonts w:hint="default"/>
          <w:sz w:val="21"/>
          <w:szCs w:val="21"/>
          <w:lang w:val="pt-BR"/>
        </w:rPr>
        <w:t>CONTRATANTE</w:t>
      </w:r>
      <w:r>
        <w:rPr>
          <w:rFonts w:hint="default"/>
          <w:sz w:val="21"/>
          <w:szCs w:val="21"/>
        </w:rPr>
        <w:t>, para planejamento e execução de tarefas com vistas à</w:t>
      </w:r>
      <w:r>
        <w:rPr>
          <w:rFonts w:hint="default"/>
          <w:sz w:val="21"/>
          <w:szCs w:val="21"/>
          <w:lang w:val="pt-BR"/>
        </w:rPr>
        <w:t xml:space="preserve"> </w:t>
      </w:r>
      <w:r>
        <w:rPr>
          <w:rFonts w:hint="default"/>
          <w:sz w:val="21"/>
          <w:szCs w:val="21"/>
        </w:rPr>
        <w:t>melhoria do ambiente instalado.</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As impressões só começam a ser contabilizadas a partir da disponibilização do sistema aos usuários finais, ou seja após o recebimento do Relatório de</w:t>
      </w:r>
      <w:r>
        <w:rPr>
          <w:rFonts w:hint="default"/>
          <w:sz w:val="21"/>
          <w:szCs w:val="21"/>
          <w:lang w:val="pt-BR"/>
        </w:rPr>
        <w:t xml:space="preserve"> </w:t>
      </w:r>
      <w:r>
        <w:rPr>
          <w:rFonts w:hint="default"/>
          <w:sz w:val="21"/>
          <w:szCs w:val="21"/>
        </w:rPr>
        <w:t xml:space="preserve">Implantação da Solução pela </w:t>
      </w:r>
      <w:r>
        <w:rPr>
          <w:rFonts w:hint="default"/>
          <w:sz w:val="21"/>
          <w:szCs w:val="21"/>
          <w:lang w:val="pt-BR"/>
        </w:rPr>
        <w:t>CONTRATANTE</w:t>
      </w:r>
      <w:r>
        <w:rPr>
          <w:rFonts w:hint="default"/>
          <w:sz w:val="21"/>
          <w:szCs w:val="21"/>
        </w:rPr>
        <w:t>. Deste momento em diante, com base no mês fechado, serão emitidos os relatórios gerenciais para mensuração e</w:t>
      </w:r>
      <w:r>
        <w:rPr>
          <w:rFonts w:hint="default"/>
          <w:sz w:val="21"/>
          <w:szCs w:val="21"/>
          <w:lang w:val="pt-BR"/>
        </w:rPr>
        <w:t xml:space="preserve"> </w:t>
      </w:r>
      <w:r>
        <w:rPr>
          <w:rFonts w:hint="default"/>
          <w:sz w:val="21"/>
          <w:szCs w:val="21"/>
        </w:rPr>
        <w:t>avaliação dos serviços prestados.</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Os relatórios mensais serão disponibilizados </w:t>
      </w:r>
      <w:r>
        <w:rPr>
          <w:rFonts w:hint="default"/>
          <w:sz w:val="21"/>
          <w:szCs w:val="21"/>
          <w:lang w:val="pt-BR"/>
        </w:rPr>
        <w:t>pela CONTRATANTE</w:t>
      </w:r>
      <w:r>
        <w:rPr>
          <w:rFonts w:hint="default"/>
          <w:sz w:val="21"/>
          <w:szCs w:val="21"/>
        </w:rPr>
        <w:t xml:space="preserve">, onde a </w:t>
      </w:r>
      <w:r>
        <w:rPr>
          <w:rFonts w:hint="default"/>
          <w:sz w:val="21"/>
          <w:szCs w:val="21"/>
          <w:lang w:val="pt-BR"/>
        </w:rPr>
        <w:t>CONTRATADA</w:t>
      </w:r>
      <w:r>
        <w:rPr>
          <w:rFonts w:hint="default"/>
          <w:sz w:val="21"/>
          <w:szCs w:val="21"/>
        </w:rPr>
        <w:t xml:space="preserve"> deverá apor o seu ateste.</w:t>
      </w:r>
    </w:p>
    <w:p>
      <w:pPr>
        <w:numPr>
          <w:ilvl w:val="4"/>
          <w:numId w:val="2"/>
        </w:numPr>
        <w:tabs>
          <w:tab w:val="left" w:pos="993"/>
        </w:tabs>
        <w:spacing w:before="120" w:after="120" w:line="276" w:lineRule="auto"/>
        <w:ind w:left="1685" w:leftChars="0" w:firstLine="0"/>
        <w:jc w:val="both"/>
        <w:rPr>
          <w:rFonts w:hint="default"/>
          <w:sz w:val="21"/>
          <w:szCs w:val="21"/>
        </w:rPr>
      </w:pPr>
      <w:r>
        <w:rPr>
          <w:rFonts w:hint="default"/>
          <w:sz w:val="21"/>
          <w:szCs w:val="21"/>
        </w:rPr>
        <w:t xml:space="preserve">De acordo com o acompanhamento semestral dos serviços de impressão, a ser realizada pela </w:t>
      </w:r>
      <w:r>
        <w:rPr>
          <w:rFonts w:hint="default"/>
          <w:sz w:val="21"/>
          <w:szCs w:val="21"/>
          <w:lang w:val="pt-BR"/>
        </w:rPr>
        <w:t>CONTRATANTE</w:t>
      </w:r>
      <w:r>
        <w:rPr>
          <w:rFonts w:hint="default"/>
          <w:sz w:val="21"/>
          <w:szCs w:val="21"/>
        </w:rPr>
        <w:t>, poderão ocorrer ajustes relativos à franquia</w:t>
      </w:r>
      <w:r>
        <w:rPr>
          <w:rFonts w:hint="default"/>
          <w:sz w:val="21"/>
          <w:szCs w:val="21"/>
          <w:lang w:val="pt-BR"/>
        </w:rPr>
        <w:t xml:space="preserve"> </w:t>
      </w:r>
      <w:r>
        <w:rPr>
          <w:rFonts w:hint="default"/>
          <w:sz w:val="21"/>
          <w:szCs w:val="21"/>
        </w:rPr>
        <w:t>mensal.</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Locais de entrega e disponibilização dos serviços</w:t>
      </w:r>
    </w:p>
    <w:tbl>
      <w:tblPr>
        <w:tblStyle w:val="64"/>
        <w:tblW w:w="10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3"/>
        <w:gridCol w:w="993"/>
        <w:gridCol w:w="3402"/>
        <w:gridCol w:w="4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exact"/>
          <w:jc w:val="center"/>
        </w:trPr>
        <w:tc>
          <w:tcPr>
            <w:tcW w:w="993" w:type="dxa"/>
            <w:shd w:val="clear" w:color="auto" w:fill="BEBEBE" w:themeFill="background1" w:themeFillShade="BF"/>
          </w:tcPr>
          <w:p>
            <w:pPr>
              <w:pStyle w:val="63"/>
              <w:widowControl w:val="0"/>
              <w:ind w:left="1211" w:hanging="1175"/>
              <w:jc w:val="center"/>
              <w:rPr>
                <w:rFonts w:hint="default" w:ascii="Arial" w:hAnsi="Arial" w:cs="Arial"/>
                <w:b/>
                <w:color w:val="000000" w:themeColor="text1"/>
                <w:sz w:val="20"/>
                <w:szCs w:val="20"/>
                <w:lang w:val="pt-BR"/>
                <w14:textFill>
                  <w14:solidFill>
                    <w14:schemeClr w14:val="tx1"/>
                  </w14:solidFill>
                </w14:textFill>
              </w:rPr>
            </w:pPr>
            <w:r>
              <w:rPr>
                <w:rFonts w:hint="default" w:ascii="Arial" w:hAnsi="Arial" w:cs="Arial"/>
                <w:b/>
                <w:color w:val="000000" w:themeColor="text1"/>
                <w:sz w:val="20"/>
                <w:szCs w:val="20"/>
                <w:lang w:val="pt-BR"/>
                <w14:textFill>
                  <w14:solidFill>
                    <w14:schemeClr w14:val="tx1"/>
                  </w14:solidFill>
                </w14:textFill>
              </w:rPr>
              <w:t>GRUPO</w:t>
            </w:r>
          </w:p>
        </w:tc>
        <w:tc>
          <w:tcPr>
            <w:tcW w:w="993" w:type="dxa"/>
            <w:shd w:val="clear" w:color="auto" w:fill="BEBEBE" w:themeFill="background1" w:themeFillShade="BF"/>
          </w:tcPr>
          <w:p>
            <w:pPr>
              <w:pStyle w:val="63"/>
              <w:widowControl w:val="0"/>
              <w:ind w:left="1211" w:hanging="1175"/>
              <w:jc w:val="center"/>
              <w:rPr>
                <w:rFonts w:hint="default" w:ascii="Arial" w:hAnsi="Arial" w:cs="Arial"/>
                <w:b/>
                <w:color w:val="000000" w:themeColor="text1"/>
                <w:sz w:val="20"/>
                <w:szCs w:val="20"/>
                <w:lang w:val="pt-BR"/>
                <w14:textFill>
                  <w14:solidFill>
                    <w14:schemeClr w14:val="tx1"/>
                  </w14:solidFill>
                </w14:textFill>
              </w:rPr>
            </w:pPr>
            <w:r>
              <w:rPr>
                <w:rFonts w:hint="default" w:ascii="Arial" w:hAnsi="Arial" w:cs="Arial"/>
                <w:b/>
                <w:color w:val="000000" w:themeColor="text1"/>
                <w:sz w:val="20"/>
                <w:szCs w:val="20"/>
                <w:lang w:val="pt-BR"/>
                <w14:textFill>
                  <w14:solidFill>
                    <w14:schemeClr w14:val="tx1"/>
                  </w14:solidFill>
                </w14:textFill>
              </w:rPr>
              <w:t>UASG</w:t>
            </w:r>
          </w:p>
        </w:tc>
        <w:tc>
          <w:tcPr>
            <w:tcW w:w="3402" w:type="dxa"/>
            <w:shd w:val="clear" w:color="auto" w:fill="BEBEBE" w:themeFill="background1" w:themeFillShade="BF"/>
            <w:vAlign w:val="center"/>
          </w:tcPr>
          <w:p>
            <w:pPr>
              <w:pStyle w:val="63"/>
              <w:widowControl w:val="0"/>
              <w:ind w:left="1211" w:hanging="1175"/>
              <w:jc w:val="center"/>
              <w:rPr>
                <w:rFonts w:hint="default" w:ascii="Arial" w:hAnsi="Arial" w:cs="Arial"/>
                <w:b/>
                <w:color w:val="000000" w:themeColor="text1"/>
                <w:sz w:val="20"/>
                <w:szCs w:val="20"/>
                <w:lang w:val="pt-BR"/>
                <w14:textFill>
                  <w14:solidFill>
                    <w14:schemeClr w14:val="tx1"/>
                  </w14:solidFill>
                </w14:textFill>
              </w:rPr>
            </w:pPr>
            <w:r>
              <w:rPr>
                <w:rFonts w:hint="default" w:ascii="Arial" w:hAnsi="Arial" w:cs="Arial"/>
                <w:b/>
                <w:color w:val="000000" w:themeColor="text1"/>
                <w:sz w:val="20"/>
                <w:szCs w:val="20"/>
                <w:lang w:val="pt-BR"/>
                <w14:textFill>
                  <w14:solidFill>
                    <w14:schemeClr w14:val="tx1"/>
                  </w14:solidFill>
                </w14:textFill>
              </w:rPr>
              <w:t>UNIDADE</w:t>
            </w:r>
          </w:p>
          <w:p>
            <w:pPr>
              <w:pStyle w:val="63"/>
              <w:widowControl w:val="0"/>
              <w:tabs>
                <w:tab w:val="left" w:pos="1170"/>
              </w:tabs>
              <w:ind w:left="1211" w:right="1212"/>
              <w:jc w:val="center"/>
              <w:rPr>
                <w:rFonts w:hint="default" w:ascii="Arial" w:hAnsi="Arial" w:cs="Arial"/>
                <w:b/>
                <w:color w:val="000000" w:themeColor="text1"/>
                <w:sz w:val="20"/>
                <w:szCs w:val="20"/>
                <w:lang w:val="pt-BR"/>
                <w14:textFill>
                  <w14:solidFill>
                    <w14:schemeClr w14:val="tx1"/>
                  </w14:solidFill>
                </w14:textFill>
              </w:rPr>
            </w:pPr>
          </w:p>
        </w:tc>
        <w:tc>
          <w:tcPr>
            <w:tcW w:w="4961" w:type="dxa"/>
            <w:shd w:val="clear" w:color="auto" w:fill="BEBEBE" w:themeFill="background1" w:themeFillShade="BF"/>
            <w:vAlign w:val="center"/>
          </w:tcPr>
          <w:p>
            <w:pPr>
              <w:pStyle w:val="63"/>
              <w:widowControl w:val="0"/>
              <w:ind w:left="2038" w:hanging="2020"/>
              <w:jc w:val="center"/>
              <w:rPr>
                <w:rFonts w:hint="default" w:ascii="Arial" w:hAnsi="Arial" w:cs="Arial"/>
                <w:b/>
                <w:color w:val="000000" w:themeColor="text1"/>
                <w:sz w:val="20"/>
                <w:szCs w:val="20"/>
                <w:lang w:val="pt-BR"/>
                <w14:textFill>
                  <w14:solidFill>
                    <w14:schemeClr w14:val="tx1"/>
                  </w14:solidFill>
                </w14:textFill>
              </w:rPr>
            </w:pPr>
            <w:r>
              <w:rPr>
                <w:rFonts w:hint="default" w:ascii="Arial" w:hAnsi="Arial" w:cs="Arial"/>
                <w:b/>
                <w:color w:val="000000" w:themeColor="text1"/>
                <w:sz w:val="20"/>
                <w:szCs w:val="20"/>
                <w:lang w:val="pt-BR"/>
                <w14:textFill>
                  <w14:solidFill>
                    <w14:schemeClr w14:val="tx1"/>
                  </w14:solidFill>
                </w14:textFill>
              </w:rPr>
              <w:t>ENDEREÇO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exact"/>
          <w:jc w:val="center"/>
        </w:trPr>
        <w:tc>
          <w:tcPr>
            <w:tcW w:w="993" w:type="dxa"/>
            <w:vMerge w:val="restart"/>
            <w:vAlign w:val="center"/>
          </w:tcPr>
          <w:p>
            <w:pPr>
              <w:pStyle w:val="63"/>
              <w:widowControl w:val="0"/>
              <w:jc w:val="center"/>
              <w:rPr>
                <w:rFonts w:hint="default" w:ascii="Arial" w:hAnsi="Arial" w:cs="Arial"/>
                <w:b/>
                <w:sz w:val="20"/>
                <w:szCs w:val="20"/>
                <w:lang w:val="pt-BR"/>
              </w:rPr>
            </w:pPr>
            <w:r>
              <w:rPr>
                <w:rFonts w:hint="default" w:ascii="Arial" w:hAnsi="Arial" w:cs="Arial"/>
                <w:b/>
                <w:sz w:val="20"/>
                <w:szCs w:val="20"/>
                <w:lang w:val="pt-BR"/>
              </w:rPr>
              <w:t>I</w:t>
            </w:r>
          </w:p>
        </w:tc>
        <w:tc>
          <w:tcPr>
            <w:tcW w:w="993" w:type="dxa"/>
            <w:vMerge w:val="restart"/>
            <w:vAlign w:val="center"/>
          </w:tcPr>
          <w:p>
            <w:pPr>
              <w:pStyle w:val="63"/>
              <w:widowControl w:val="0"/>
              <w:jc w:val="center"/>
              <w:rPr>
                <w:rFonts w:hint="default" w:ascii="Arial" w:hAnsi="Arial" w:cs="Arial"/>
                <w:b/>
                <w:sz w:val="20"/>
                <w:szCs w:val="20"/>
                <w:lang w:val="pt-BR"/>
              </w:rPr>
            </w:pPr>
            <w:r>
              <w:rPr>
                <w:rFonts w:hint="default" w:ascii="Arial" w:hAnsi="Arial" w:cs="Arial"/>
                <w:b/>
                <w:sz w:val="20"/>
                <w:szCs w:val="20"/>
                <w:lang w:val="pt-BR"/>
              </w:rPr>
              <w:t>158138</w:t>
            </w:r>
          </w:p>
        </w:tc>
        <w:tc>
          <w:tcPr>
            <w:tcW w:w="3402" w:type="dxa"/>
            <w:vMerge w:val="restart"/>
            <w:vAlign w:val="center"/>
          </w:tcPr>
          <w:p>
            <w:pPr>
              <w:pStyle w:val="63"/>
              <w:widowControl w:val="0"/>
              <w:jc w:val="center"/>
              <w:rPr>
                <w:rFonts w:hint="default" w:ascii="Arial" w:hAnsi="Arial" w:cs="Arial"/>
                <w:b/>
                <w:sz w:val="20"/>
                <w:szCs w:val="20"/>
                <w:lang w:val="pt-BR"/>
              </w:rPr>
            </w:pPr>
            <w:r>
              <w:rPr>
                <w:rFonts w:hint="default" w:ascii="Arial" w:hAnsi="Arial" w:cs="Arial"/>
                <w:b/>
                <w:sz w:val="20"/>
                <w:szCs w:val="20"/>
                <w:lang w:val="pt-BR"/>
              </w:rPr>
              <w:t>IFPB - REITORIA</w:t>
            </w:r>
          </w:p>
        </w:tc>
        <w:tc>
          <w:tcPr>
            <w:tcW w:w="4961"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SEDE</w:t>
            </w:r>
            <w:r>
              <w:rPr>
                <w:rFonts w:hint="default" w:ascii="Arial" w:hAnsi="Arial" w:cs="Arial" w:eastAsiaTheme="minorHAnsi"/>
                <w:i w:val="0"/>
                <w:iCs/>
                <w:color w:val="auto"/>
                <w:kern w:val="0"/>
                <w:sz w:val="20"/>
                <w:szCs w:val="22"/>
                <w:lang w:val="en-US" w:eastAsia="pt-BR" w:bidi="ar-SA"/>
              </w:rPr>
              <w:t xml:space="preserve"> - Av. João da Mata, 256</w:t>
            </w:r>
            <w:r>
              <w:rPr>
                <w:rFonts w:hint="default" w:ascii="Arial" w:hAnsi="Arial" w:cs="Arial"/>
                <w:i w:val="0"/>
                <w:iCs/>
                <w:color w:val="auto"/>
                <w:kern w:val="0"/>
                <w:sz w:val="20"/>
                <w:szCs w:val="22"/>
                <w:lang w:val="en-US" w:eastAsia="pt-BR" w:bidi="ar-SA"/>
              </w:rPr>
              <w:t xml:space="preserve"> -</w:t>
            </w:r>
            <w:r>
              <w:rPr>
                <w:rFonts w:hint="default" w:ascii="Arial" w:hAnsi="Arial" w:cs="Arial" w:eastAsiaTheme="minorHAnsi"/>
                <w:i w:val="0"/>
                <w:iCs/>
                <w:color w:val="auto"/>
                <w:kern w:val="0"/>
                <w:sz w:val="20"/>
                <w:szCs w:val="22"/>
                <w:lang w:val="en-US" w:eastAsia="pt-BR" w:bidi="ar-SA"/>
              </w:rPr>
              <w:t xml:space="preserve"> Bairro Jaguaribe</w:t>
            </w:r>
            <w:r>
              <w:rPr>
                <w:rFonts w:hint="default" w:ascii="Arial" w:hAnsi="Arial" w:cs="Arial"/>
                <w:i w:val="0"/>
                <w:iCs/>
                <w:color w:val="auto"/>
                <w:kern w:val="0"/>
                <w:sz w:val="20"/>
                <w:szCs w:val="22"/>
                <w:lang w:val="en-US" w:eastAsia="pt-BR" w:bidi="ar-SA"/>
              </w:rPr>
              <w:t xml:space="preserve"> -</w:t>
            </w:r>
            <w:r>
              <w:rPr>
                <w:rFonts w:hint="default" w:ascii="Arial" w:hAnsi="Arial" w:cs="Arial" w:eastAsiaTheme="minorHAnsi"/>
                <w:i w:val="0"/>
                <w:iCs/>
                <w:color w:val="auto"/>
                <w:kern w:val="0"/>
                <w:sz w:val="20"/>
                <w:szCs w:val="22"/>
                <w:lang w:val="en-US" w:eastAsia="pt-BR" w:bidi="ar-SA"/>
              </w:rPr>
              <w:t xml:space="preserve"> João Pessoa</w:t>
            </w:r>
            <w:r>
              <w:rPr>
                <w:rFonts w:hint="default" w:cs="Arial" w:eastAsiaTheme="minorHAnsi"/>
                <w:i w:val="0"/>
                <w:iCs/>
                <w:color w:val="auto"/>
                <w:kern w:val="0"/>
                <w:sz w:val="20"/>
                <w:szCs w:val="22"/>
                <w:lang w:val="en-US" w:eastAsia="pt-BR" w:bidi="ar-SA"/>
              </w:rPr>
              <w:t>-</w:t>
            </w:r>
            <w:r>
              <w:rPr>
                <w:rFonts w:hint="default" w:ascii="Arial" w:hAnsi="Arial" w:cs="Arial" w:eastAsiaTheme="minorHAnsi"/>
                <w:i w:val="0"/>
                <w:iCs/>
                <w:color w:val="auto"/>
                <w:kern w:val="0"/>
                <w:sz w:val="20"/>
                <w:szCs w:val="22"/>
                <w:lang w:val="en-US" w:eastAsia="pt-BR" w:bidi="ar-SA"/>
              </w:rPr>
              <w:t>PB</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CEP: 58.015-020</w:t>
            </w:r>
            <w:r>
              <w:rPr>
                <w:rFonts w:hint="default" w:ascii="Arial" w:hAnsi="Arial" w:cs="Arial"/>
                <w:i w:val="0"/>
                <w:iCs/>
                <w:color w:val="auto"/>
                <w:kern w:val="0"/>
                <w:sz w:val="20"/>
                <w:szCs w:val="22"/>
                <w:lang w:val="en-US" w:eastAsia="pt-BR"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PROEX</w:t>
            </w:r>
            <w:r>
              <w:rPr>
                <w:rFonts w:hint="default" w:ascii="Arial" w:hAnsi="Arial" w:cs="Arial"/>
                <w:b/>
                <w:bCs/>
                <w:i w:val="0"/>
                <w:iCs/>
                <w:color w:val="auto"/>
                <w:kern w:val="0"/>
                <w:sz w:val="20"/>
                <w:szCs w:val="22"/>
                <w:lang w:val="en-US" w:eastAsia="pt-BR" w:bidi="ar-SA"/>
              </w:rPr>
              <w:t>C</w:t>
            </w:r>
            <w:r>
              <w:rPr>
                <w:rFonts w:hint="default" w:ascii="Arial" w:hAnsi="Arial" w:cs="Arial" w:eastAsiaTheme="minorHAnsi"/>
                <w:b/>
                <w:bCs/>
                <w:i w:val="0"/>
                <w:iCs/>
                <w:color w:val="auto"/>
                <w:kern w:val="0"/>
                <w:sz w:val="20"/>
                <w:szCs w:val="22"/>
                <w:lang w:val="en-US" w:eastAsia="pt-BR" w:bidi="ar-SA"/>
              </w:rPr>
              <w:t>/PRAE</w:t>
            </w:r>
            <w:r>
              <w:rPr>
                <w:rFonts w:hint="default" w:ascii="Arial" w:hAnsi="Arial" w:cs="Arial" w:eastAsiaTheme="minorHAnsi"/>
                <w:i w:val="0"/>
                <w:iCs/>
                <w:color w:val="auto"/>
                <w:kern w:val="0"/>
                <w:sz w:val="20"/>
                <w:szCs w:val="22"/>
                <w:lang w:val="en-US" w:eastAsia="pt-BR" w:bidi="ar-SA"/>
              </w:rPr>
              <w:t xml:space="preserve"> - Rua das Trincheiras, 275 – </w:t>
            </w:r>
            <w:r>
              <w:rPr>
                <w:rFonts w:hint="default" w:ascii="Arial" w:hAnsi="Arial" w:cs="Arial" w:eastAsiaTheme="minorHAnsi"/>
                <w:b w:val="0"/>
                <w:bCs w:val="0"/>
                <w:i w:val="0"/>
                <w:iCs/>
                <w:color w:val="auto"/>
                <w:kern w:val="0"/>
                <w:sz w:val="20"/>
                <w:szCs w:val="22"/>
                <w:lang w:val="en-US" w:eastAsia="pt-BR"/>
              </w:rPr>
              <w:t>Bairro</w:t>
            </w:r>
            <w:r>
              <w:rPr>
                <w:rFonts w:hint="default" w:ascii="Arial" w:hAnsi="Arial" w:cs="Arial"/>
                <w:b w:val="0"/>
                <w:bCs w:val="0"/>
                <w:i w:val="0"/>
                <w:iCs/>
                <w:color w:val="auto"/>
                <w:kern w:val="0"/>
                <w:sz w:val="20"/>
                <w:szCs w:val="22"/>
                <w:lang w:val="en-US" w:eastAsia="pt-BR"/>
              </w:rPr>
              <w:t xml:space="preserve"> </w:t>
            </w:r>
            <w:r>
              <w:rPr>
                <w:rFonts w:hint="default" w:ascii="Arial" w:hAnsi="Arial" w:cs="Arial" w:eastAsiaTheme="minorHAnsi"/>
                <w:i w:val="0"/>
                <w:iCs/>
                <w:color w:val="auto"/>
                <w:kern w:val="0"/>
                <w:sz w:val="20"/>
                <w:szCs w:val="22"/>
                <w:lang w:val="en-US" w:eastAsia="pt-BR" w:bidi="ar-SA"/>
              </w:rPr>
              <w:t>Centro</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 xml:space="preserve"> João Pessoa</w:t>
            </w:r>
            <w:r>
              <w:rPr>
                <w:rFonts w:hint="default" w:cs="Arial" w:eastAsiaTheme="minorHAnsi"/>
                <w:i w:val="0"/>
                <w:iCs/>
                <w:color w:val="auto"/>
                <w:kern w:val="0"/>
                <w:sz w:val="20"/>
                <w:szCs w:val="22"/>
                <w:lang w:val="en-US" w:eastAsia="pt-BR" w:bidi="ar-SA"/>
              </w:rPr>
              <w:t>-</w:t>
            </w:r>
            <w:r>
              <w:rPr>
                <w:rFonts w:hint="default" w:ascii="Arial" w:hAnsi="Arial" w:cs="Arial" w:eastAsiaTheme="minorHAnsi"/>
                <w:i w:val="0"/>
                <w:iCs/>
                <w:color w:val="auto"/>
                <w:kern w:val="0"/>
                <w:sz w:val="20"/>
                <w:szCs w:val="22"/>
                <w:lang w:val="en-US" w:eastAsia="pt-BR" w:bidi="ar-SA"/>
              </w:rPr>
              <w:t>PB</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 xml:space="preserve"> CEP: 58.013-120</w:t>
            </w:r>
            <w:r>
              <w:rPr>
                <w:rFonts w:hint="default" w:ascii="Arial" w:hAnsi="Arial" w:cs="Arial"/>
                <w:i w:val="0"/>
                <w:iCs/>
                <w:color w:val="auto"/>
                <w:kern w:val="0"/>
                <w:sz w:val="20"/>
                <w:szCs w:val="22"/>
                <w:lang w:val="en-US" w:eastAsia="pt-BR"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textAlignment w:val="auto"/>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PRAF</w:t>
            </w:r>
            <w:r>
              <w:rPr>
                <w:rFonts w:hint="default" w:ascii="Arial" w:hAnsi="Arial" w:cs="Arial" w:eastAsiaTheme="minorHAnsi"/>
                <w:i w:val="0"/>
                <w:iCs/>
                <w:color w:val="auto"/>
                <w:kern w:val="0"/>
                <w:sz w:val="20"/>
                <w:szCs w:val="22"/>
                <w:lang w:val="en-US" w:eastAsia="pt-BR" w:bidi="ar-SA"/>
              </w:rPr>
              <w:t xml:space="preserve"> - Av. Alm</w:t>
            </w:r>
            <w:r>
              <w:rPr>
                <w:rFonts w:hint="default" w:ascii="Arial" w:hAnsi="Arial" w:cs="Arial"/>
                <w:i w:val="0"/>
                <w:iCs/>
                <w:color w:val="auto"/>
                <w:kern w:val="0"/>
                <w:sz w:val="20"/>
                <w:szCs w:val="22"/>
                <w:lang w:val="en-US" w:eastAsia="pt-BR" w:bidi="ar-SA"/>
              </w:rPr>
              <w:t xml:space="preserve">irante </w:t>
            </w:r>
            <w:r>
              <w:rPr>
                <w:rFonts w:hint="default" w:ascii="Arial" w:hAnsi="Arial" w:cs="Arial" w:eastAsiaTheme="minorHAnsi"/>
                <w:i w:val="0"/>
                <w:iCs/>
                <w:color w:val="auto"/>
                <w:kern w:val="0"/>
                <w:sz w:val="20"/>
                <w:szCs w:val="22"/>
                <w:lang w:val="en-US" w:eastAsia="pt-BR" w:bidi="ar-SA"/>
              </w:rPr>
              <w:t>Barroso, 1077 – Bairro Centro</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João Pessoa</w:t>
            </w:r>
            <w:r>
              <w:rPr>
                <w:rFonts w:hint="default" w:cs="Arial" w:eastAsiaTheme="minorHAnsi"/>
                <w:i w:val="0"/>
                <w:iCs/>
                <w:color w:val="auto"/>
                <w:kern w:val="0"/>
                <w:sz w:val="20"/>
                <w:szCs w:val="22"/>
                <w:lang w:val="en-US" w:eastAsia="pt-BR" w:bidi="ar-SA"/>
              </w:rPr>
              <w:t>-</w:t>
            </w:r>
            <w:r>
              <w:rPr>
                <w:rFonts w:hint="default" w:ascii="Arial" w:hAnsi="Arial" w:cs="Arial" w:eastAsiaTheme="minorHAnsi"/>
                <w:i w:val="0"/>
                <w:iCs/>
                <w:color w:val="auto"/>
                <w:kern w:val="0"/>
                <w:sz w:val="20"/>
                <w:szCs w:val="22"/>
                <w:lang w:val="en-US" w:eastAsia="pt-BR" w:bidi="ar-SA"/>
              </w:rPr>
              <w:t>PB</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CEP: 58013-120</w:t>
            </w:r>
            <w:r>
              <w:rPr>
                <w:rFonts w:hint="default" w:ascii="Arial" w:hAnsi="Arial" w:cs="Arial"/>
                <w:i w:val="0"/>
                <w:iCs/>
                <w:color w:val="auto"/>
                <w:kern w:val="0"/>
                <w:sz w:val="20"/>
                <w:szCs w:val="22"/>
                <w:lang w:val="en-US" w:eastAsia="pt-BR"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Campus Avançado de Cabedelo Centro</w:t>
            </w:r>
            <w:r>
              <w:rPr>
                <w:rFonts w:hint="default" w:ascii="Arial" w:hAnsi="Arial" w:cs="Arial" w:eastAsiaTheme="minorHAnsi"/>
                <w:i w:val="0"/>
                <w:iCs/>
                <w:color w:val="auto"/>
                <w:kern w:val="0"/>
                <w:sz w:val="20"/>
                <w:szCs w:val="22"/>
                <w:lang w:val="en-US" w:eastAsia="pt-BR" w:bidi="ar-SA"/>
              </w:rPr>
              <w:t xml:space="preserve"> – Rua Duque de Caxias, S/N</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Bairro Centro</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 xml:space="preserve"> Cabedelo</w:t>
            </w:r>
            <w:r>
              <w:rPr>
                <w:rFonts w:hint="default" w:cs="Arial" w:eastAsiaTheme="minorHAnsi"/>
                <w:i w:val="0"/>
                <w:iCs/>
                <w:color w:val="auto"/>
                <w:kern w:val="0"/>
                <w:sz w:val="20"/>
                <w:szCs w:val="22"/>
                <w:lang w:val="en-US" w:eastAsia="pt-BR" w:bidi="ar-SA"/>
              </w:rPr>
              <w:t>-</w:t>
            </w:r>
            <w:r>
              <w:rPr>
                <w:rFonts w:hint="default" w:ascii="Arial" w:hAnsi="Arial" w:cs="Arial" w:eastAsiaTheme="minorHAnsi"/>
                <w:i w:val="0"/>
                <w:iCs/>
                <w:color w:val="auto"/>
                <w:kern w:val="0"/>
                <w:sz w:val="20"/>
                <w:szCs w:val="22"/>
                <w:lang w:val="en-US" w:eastAsia="pt-BR" w:bidi="ar-SA"/>
              </w:rPr>
              <w:t>PB</w:t>
            </w:r>
            <w:r>
              <w:rPr>
                <w:rFonts w:hint="default" w:ascii="Arial" w:hAnsi="Arial" w:cs="Arial"/>
                <w:i w:val="0"/>
                <w:iCs/>
                <w:color w:val="auto"/>
                <w:kern w:val="0"/>
                <w:sz w:val="20"/>
                <w:szCs w:val="22"/>
                <w:lang w:val="en-US" w:eastAsia="pt-BR" w:bidi="ar-SA"/>
              </w:rPr>
              <w:t xml:space="preserve"> -</w:t>
            </w:r>
            <w:r>
              <w:rPr>
                <w:rFonts w:hint="default" w:ascii="Arial" w:hAnsi="Arial" w:cs="Arial" w:eastAsiaTheme="minorHAnsi"/>
                <w:i w:val="0"/>
                <w:iCs/>
                <w:color w:val="auto"/>
                <w:kern w:val="0"/>
                <w:sz w:val="20"/>
                <w:szCs w:val="22"/>
                <w:lang w:val="en-US" w:eastAsia="pt-BR" w:bidi="ar-SA"/>
              </w:rPr>
              <w:t xml:space="preserve"> CEP: 58.100-263.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i w:val="0"/>
                <w:iCs/>
                <w:sz w:val="20"/>
                <w:szCs w:val="20"/>
                <w:lang w:val="pt-BR"/>
              </w:rPr>
            </w:pPr>
            <w:r>
              <w:rPr>
                <w:rFonts w:hint="default" w:ascii="Arial" w:hAnsi="Arial" w:cs="Arial"/>
                <w:b/>
                <w:bCs/>
                <w:i w:val="0"/>
                <w:iCs/>
                <w:color w:val="auto"/>
                <w:kern w:val="0"/>
                <w:sz w:val="20"/>
                <w:szCs w:val="22"/>
                <w:lang w:val="en-US" w:eastAsia="pt-BR" w:bidi="ar-SA"/>
              </w:rPr>
              <w:t>Unidade Remota</w:t>
            </w:r>
            <w:r>
              <w:rPr>
                <w:rFonts w:hint="default" w:ascii="Arial" w:hAnsi="Arial" w:cs="Arial" w:eastAsiaTheme="minorHAnsi"/>
                <w:b/>
                <w:bCs/>
                <w:i w:val="0"/>
                <w:iCs/>
                <w:color w:val="auto"/>
                <w:kern w:val="0"/>
                <w:sz w:val="20"/>
                <w:szCs w:val="22"/>
                <w:lang w:val="en-US" w:eastAsia="pt-BR" w:bidi="ar-SA"/>
              </w:rPr>
              <w:t xml:space="preserve"> Lucena</w:t>
            </w:r>
            <w:r>
              <w:rPr>
                <w:rFonts w:hint="default" w:ascii="Arial" w:hAnsi="Arial" w:cs="Arial" w:eastAsiaTheme="minorHAnsi"/>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rPr>
              <w:t xml:space="preserve">Acesso à Rodovia PB 019, </w:t>
            </w:r>
            <w:r>
              <w:rPr>
                <w:rFonts w:hint="default" w:ascii="Arial" w:hAnsi="Arial" w:cs="Arial"/>
                <w:i w:val="0"/>
                <w:iCs/>
                <w:color w:val="auto"/>
                <w:kern w:val="0"/>
                <w:sz w:val="20"/>
                <w:szCs w:val="22"/>
                <w:lang w:val="en-US" w:eastAsia="pt-BR"/>
              </w:rPr>
              <w:t>S/N</w:t>
            </w:r>
            <w:r>
              <w:rPr>
                <w:rFonts w:hint="default" w:ascii="Arial" w:hAnsi="Arial" w:cs="Arial" w:eastAsiaTheme="minorHAnsi"/>
                <w:i w:val="0"/>
                <w:iCs/>
                <w:color w:val="auto"/>
                <w:kern w:val="0"/>
                <w:sz w:val="20"/>
                <w:szCs w:val="22"/>
                <w:lang w:val="en-US" w:eastAsia="pt-BR"/>
              </w:rPr>
              <w:t>, Comunidade Nossa Senhora da Guia -</w:t>
            </w:r>
            <w:r>
              <w:rPr>
                <w:rFonts w:hint="default" w:ascii="Arial" w:hAnsi="Arial" w:cs="Arial"/>
                <w:i w:val="0"/>
                <w:iCs/>
                <w:color w:val="auto"/>
                <w:kern w:val="0"/>
                <w:sz w:val="20"/>
                <w:szCs w:val="22"/>
                <w:lang w:val="en-US" w:eastAsia="pt-BR"/>
              </w:rPr>
              <w:t xml:space="preserve"> Lucena</w:t>
            </w:r>
            <w:r>
              <w:rPr>
                <w:rFonts w:hint="default" w:cs="Arial"/>
                <w:i w:val="0"/>
                <w:iCs/>
                <w:color w:val="auto"/>
                <w:kern w:val="0"/>
                <w:sz w:val="20"/>
                <w:szCs w:val="22"/>
                <w:lang w:val="en-US" w:eastAsia="pt-BR"/>
              </w:rPr>
              <w:t>-</w:t>
            </w:r>
            <w:r>
              <w:rPr>
                <w:rFonts w:hint="default" w:ascii="Arial" w:hAnsi="Arial" w:cs="Arial"/>
                <w:i w:val="0"/>
                <w:iCs/>
                <w:color w:val="auto"/>
                <w:kern w:val="0"/>
                <w:sz w:val="20"/>
                <w:szCs w:val="22"/>
                <w:lang w:val="en-US" w:eastAsia="pt-BR"/>
              </w:rPr>
              <w:t>PB -</w:t>
            </w:r>
            <w:r>
              <w:rPr>
                <w:rFonts w:hint="default" w:ascii="Arial" w:hAnsi="Arial" w:cs="Arial" w:eastAsiaTheme="minorHAnsi"/>
                <w:i w:val="0"/>
                <w:iCs/>
                <w:color w:val="auto"/>
                <w:kern w:val="0"/>
                <w:sz w:val="20"/>
                <w:szCs w:val="22"/>
                <w:lang w:val="en-US" w:eastAsia="pt-BR"/>
              </w:rPr>
              <w:t xml:space="preserve"> CEP: 58.315-000.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Campus Avançado Mangabeira</w:t>
            </w:r>
            <w:r>
              <w:rPr>
                <w:rFonts w:hint="default" w:ascii="Arial" w:hAnsi="Arial" w:cs="Arial" w:eastAsiaTheme="minorHAnsi"/>
                <w:i w:val="0"/>
                <w:iCs/>
                <w:color w:val="auto"/>
                <w:kern w:val="0"/>
                <w:sz w:val="20"/>
                <w:szCs w:val="22"/>
                <w:lang w:val="en-US" w:eastAsia="pt-BR" w:bidi="ar-SA"/>
              </w:rPr>
              <w:t xml:space="preserve"> - </w:t>
            </w:r>
            <w:r>
              <w:rPr>
                <w:rFonts w:hint="default" w:ascii="Arial" w:hAnsi="Arial" w:cs="Arial" w:eastAsiaTheme="minorHAnsi"/>
                <w:b w:val="0"/>
                <w:bCs w:val="0"/>
                <w:i w:val="0"/>
                <w:iCs/>
                <w:color w:val="auto"/>
                <w:kern w:val="0"/>
                <w:sz w:val="20"/>
                <w:szCs w:val="22"/>
                <w:lang w:val="en-US" w:eastAsia="pt-BR"/>
              </w:rPr>
              <w:t>Rua Gutemberg Morais Paiva, 245 - Bairro Bancários - João Pessoa-PB - CEP: 58.051-025.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276" w:lineRule="auto"/>
              <w:jc w:val="both"/>
              <w:textAlignment w:val="baseline"/>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Campus Avançado Areia</w:t>
            </w:r>
            <w:r>
              <w:rPr>
                <w:rFonts w:hint="default" w:ascii="Arial" w:hAnsi="Arial" w:cs="Arial" w:eastAsiaTheme="minorHAnsi"/>
                <w:i w:val="0"/>
                <w:iCs/>
                <w:color w:val="auto"/>
                <w:kern w:val="0"/>
                <w:sz w:val="20"/>
                <w:szCs w:val="22"/>
                <w:lang w:val="en-US" w:eastAsia="pt-BR" w:bidi="ar-SA"/>
              </w:rPr>
              <w:t xml:space="preserve"> - Rua Vigário Odilon, 152 - </w:t>
            </w:r>
            <w:r>
              <w:rPr>
                <w:rFonts w:hint="default" w:ascii="Arial" w:hAnsi="Arial" w:cs="Arial" w:eastAsiaTheme="minorHAnsi"/>
                <w:b w:val="0"/>
                <w:bCs w:val="0"/>
                <w:i w:val="0"/>
                <w:iCs/>
                <w:color w:val="auto"/>
                <w:kern w:val="0"/>
                <w:sz w:val="20"/>
                <w:szCs w:val="22"/>
                <w:lang w:val="en-US" w:eastAsia="pt-BR"/>
              </w:rPr>
              <w:t xml:space="preserve">Bairro </w:t>
            </w:r>
            <w:r>
              <w:rPr>
                <w:rFonts w:hint="default" w:ascii="Arial" w:hAnsi="Arial" w:cs="Arial" w:eastAsiaTheme="minorHAnsi"/>
                <w:i w:val="0"/>
                <w:iCs/>
                <w:color w:val="auto"/>
                <w:kern w:val="0"/>
                <w:sz w:val="20"/>
                <w:szCs w:val="22"/>
                <w:lang w:val="en-US" w:eastAsia="pt-BR" w:bidi="ar-SA"/>
              </w:rPr>
              <w:t>Centro - Areia-PB - CEP: 58.397-000.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Campus Avançado</w:t>
            </w:r>
            <w:r>
              <w:rPr>
                <w:rFonts w:hint="default" w:ascii="Arial" w:hAnsi="Arial" w:cs="Arial"/>
                <w:b/>
                <w:bCs/>
                <w:i w:val="0"/>
                <w:iCs/>
                <w:color w:val="auto"/>
                <w:kern w:val="0"/>
                <w:sz w:val="20"/>
                <w:szCs w:val="22"/>
                <w:lang w:val="en-US" w:eastAsia="pt-BR" w:bidi="ar-SA"/>
              </w:rPr>
              <w:t xml:space="preserve"> Soledade - </w:t>
            </w:r>
            <w:r>
              <w:rPr>
                <w:rFonts w:hint="default" w:ascii="Arial" w:hAnsi="Arial" w:cs="Arial" w:eastAsiaTheme="minorHAnsi"/>
                <w:i w:val="0"/>
                <w:iCs/>
                <w:color w:val="auto"/>
                <w:kern w:val="0"/>
                <w:sz w:val="20"/>
                <w:szCs w:val="22"/>
                <w:lang w:val="en-US" w:eastAsia="pt-BR"/>
              </w:rPr>
              <w:t xml:space="preserve">Rua José Chagas de Brito, </w:t>
            </w:r>
            <w:r>
              <w:rPr>
                <w:rFonts w:hint="default" w:ascii="Arial" w:hAnsi="Arial" w:cs="Arial"/>
                <w:i w:val="0"/>
                <w:iCs/>
                <w:color w:val="auto"/>
                <w:kern w:val="0"/>
                <w:sz w:val="20"/>
                <w:szCs w:val="22"/>
                <w:lang w:val="en-US" w:eastAsia="pt-BR"/>
              </w:rPr>
              <w:t xml:space="preserve">S/N - </w:t>
            </w:r>
            <w:r>
              <w:rPr>
                <w:rFonts w:hint="default" w:ascii="Arial" w:hAnsi="Arial" w:cs="Arial" w:eastAsiaTheme="minorHAnsi"/>
                <w:b w:val="0"/>
                <w:bCs w:val="0"/>
                <w:i w:val="0"/>
                <w:iCs/>
                <w:color w:val="auto"/>
                <w:kern w:val="0"/>
                <w:sz w:val="20"/>
                <w:szCs w:val="22"/>
                <w:lang w:val="en-US" w:eastAsia="pt-BR"/>
              </w:rPr>
              <w:t>Bairro</w:t>
            </w:r>
            <w:r>
              <w:rPr>
                <w:rFonts w:hint="default" w:ascii="Arial" w:hAnsi="Arial" w:cs="Arial"/>
                <w:b w:val="0"/>
                <w:bCs w:val="0"/>
                <w:i w:val="0"/>
                <w:iCs/>
                <w:color w:val="auto"/>
                <w:kern w:val="0"/>
                <w:sz w:val="20"/>
                <w:szCs w:val="22"/>
                <w:lang w:val="en-US" w:eastAsia="pt-BR"/>
              </w:rPr>
              <w:t xml:space="preserve"> </w:t>
            </w:r>
            <w:r>
              <w:rPr>
                <w:rFonts w:hint="default" w:ascii="Arial" w:hAnsi="Arial" w:cs="Arial" w:eastAsiaTheme="minorHAnsi"/>
                <w:i w:val="0"/>
                <w:iCs/>
                <w:color w:val="auto"/>
                <w:kern w:val="0"/>
                <w:sz w:val="20"/>
                <w:szCs w:val="22"/>
                <w:lang w:val="en-US" w:eastAsia="pt-BR"/>
              </w:rPr>
              <w:t>Centro -</w:t>
            </w:r>
            <w:r>
              <w:rPr>
                <w:rFonts w:hint="default" w:ascii="Arial" w:hAnsi="Arial" w:cs="Arial"/>
                <w:i w:val="0"/>
                <w:iCs/>
                <w:color w:val="auto"/>
                <w:kern w:val="0"/>
                <w:sz w:val="20"/>
                <w:szCs w:val="22"/>
                <w:lang w:val="en-US" w:eastAsia="pt-BR"/>
              </w:rPr>
              <w:t xml:space="preserve"> Soledade</w:t>
            </w:r>
            <w:r>
              <w:rPr>
                <w:rFonts w:hint="default" w:cs="Arial"/>
                <w:i w:val="0"/>
                <w:iCs/>
                <w:color w:val="auto"/>
                <w:kern w:val="0"/>
                <w:sz w:val="20"/>
                <w:szCs w:val="22"/>
                <w:lang w:val="en-US" w:eastAsia="pt-BR"/>
              </w:rPr>
              <w:t>-</w:t>
            </w:r>
            <w:r>
              <w:rPr>
                <w:rFonts w:hint="default" w:ascii="Arial" w:hAnsi="Arial" w:cs="Arial"/>
                <w:i w:val="0"/>
                <w:iCs/>
                <w:color w:val="auto"/>
                <w:kern w:val="0"/>
                <w:sz w:val="20"/>
                <w:szCs w:val="22"/>
                <w:lang w:val="en-US" w:eastAsia="pt-BR"/>
              </w:rPr>
              <w:t>PB -</w:t>
            </w:r>
            <w:r>
              <w:rPr>
                <w:rFonts w:hint="default" w:ascii="Arial" w:hAnsi="Arial" w:cs="Arial" w:eastAsiaTheme="minorHAnsi"/>
                <w:i w:val="0"/>
                <w:iCs/>
                <w:color w:val="auto"/>
                <w:kern w:val="0"/>
                <w:sz w:val="20"/>
                <w:szCs w:val="22"/>
                <w:lang w:val="en-US" w:eastAsia="pt-BR"/>
              </w:rPr>
              <w:t xml:space="preserve"> CEP: 58.155-000</w:t>
            </w:r>
            <w:r>
              <w:rPr>
                <w:rFonts w:hint="default" w:ascii="Arial" w:hAnsi="Arial" w:cs="Arial"/>
                <w:i w:val="0"/>
                <w:iCs/>
                <w:color w:val="auto"/>
                <w:kern w:val="0"/>
                <w:sz w:val="20"/>
                <w:szCs w:val="22"/>
                <w:lang w:val="en-US" w:eastAsia="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Campus Avançado</w:t>
            </w:r>
            <w:r>
              <w:rPr>
                <w:rFonts w:hint="default" w:ascii="Arial" w:hAnsi="Arial" w:cs="Arial"/>
                <w:b/>
                <w:bCs/>
                <w:i w:val="0"/>
                <w:iCs/>
                <w:color w:val="auto"/>
                <w:kern w:val="0"/>
                <w:sz w:val="20"/>
                <w:szCs w:val="22"/>
                <w:lang w:val="en-US" w:eastAsia="pt-BR" w:bidi="ar-SA"/>
              </w:rPr>
              <w:t xml:space="preserve"> Pedras de Fogo - </w:t>
            </w:r>
            <w:r>
              <w:rPr>
                <w:rFonts w:hint="default" w:ascii="Arial" w:hAnsi="Arial" w:cs="Arial"/>
                <w:b w:val="0"/>
                <w:bCs w:val="0"/>
                <w:i w:val="0"/>
                <w:iCs/>
                <w:color w:val="auto"/>
                <w:kern w:val="0"/>
                <w:sz w:val="20"/>
                <w:szCs w:val="22"/>
                <w:lang w:val="en-US" w:eastAsia="pt-BR"/>
              </w:rPr>
              <w:t>Rua Primeiro de Maio, S/N, Bairro Centro - Pedras de Fogo</w:t>
            </w:r>
            <w:r>
              <w:rPr>
                <w:rFonts w:hint="default" w:cs="Arial"/>
                <w:b w:val="0"/>
                <w:bCs w:val="0"/>
                <w:i w:val="0"/>
                <w:iCs/>
                <w:color w:val="auto"/>
                <w:kern w:val="0"/>
                <w:sz w:val="20"/>
                <w:szCs w:val="22"/>
                <w:lang w:val="en-US" w:eastAsia="pt-BR"/>
              </w:rPr>
              <w:t>-</w:t>
            </w:r>
            <w:r>
              <w:rPr>
                <w:rFonts w:hint="default" w:ascii="Arial" w:hAnsi="Arial" w:cs="Arial"/>
                <w:b w:val="0"/>
                <w:bCs w:val="0"/>
                <w:i w:val="0"/>
                <w:iCs/>
                <w:color w:val="auto"/>
                <w:kern w:val="0"/>
                <w:sz w:val="20"/>
                <w:szCs w:val="22"/>
                <w:lang w:val="en-US" w:eastAsia="pt-BR"/>
              </w:rPr>
              <w:t>PB - CEP: 58.328-000.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exact"/>
          <w:jc w:val="center"/>
        </w:trPr>
        <w:tc>
          <w:tcPr>
            <w:tcW w:w="993" w:type="dxa"/>
            <w:vMerge w:val="continue"/>
            <w:vAlign w:val="center"/>
          </w:tcPr>
          <w:p>
            <w:pPr>
              <w:pStyle w:val="63"/>
              <w:widowControl w:val="0"/>
              <w:jc w:val="center"/>
              <w:rPr>
                <w:rFonts w:hint="default" w:ascii="Arial" w:hAnsi="Arial" w:cs="Arial"/>
                <w:b/>
                <w:sz w:val="20"/>
                <w:szCs w:val="20"/>
                <w:lang w:val="pt-BR"/>
              </w:rPr>
            </w:pPr>
          </w:p>
        </w:tc>
        <w:tc>
          <w:tcPr>
            <w:tcW w:w="993" w:type="dxa"/>
            <w:vMerge w:val="continue"/>
            <w:vAlign w:val="center"/>
          </w:tcPr>
          <w:p>
            <w:pPr>
              <w:pStyle w:val="63"/>
              <w:widowControl w:val="0"/>
              <w:jc w:val="center"/>
              <w:rPr>
                <w:rFonts w:hint="default" w:ascii="Arial" w:hAnsi="Arial" w:cs="Arial"/>
                <w:b/>
                <w:sz w:val="20"/>
                <w:szCs w:val="20"/>
                <w:lang w:val="pt-BR"/>
              </w:rPr>
            </w:pPr>
          </w:p>
        </w:tc>
        <w:tc>
          <w:tcPr>
            <w:tcW w:w="3402" w:type="dxa"/>
            <w:vMerge w:val="continue"/>
            <w:vAlign w:val="center"/>
          </w:tcPr>
          <w:p>
            <w:pPr>
              <w:pStyle w:val="63"/>
              <w:widowControl w:val="0"/>
              <w:jc w:val="center"/>
              <w:rPr>
                <w:rFonts w:hint="default" w:ascii="Arial" w:hAnsi="Arial" w:cs="Arial"/>
                <w:b/>
                <w:sz w:val="20"/>
                <w:szCs w:val="20"/>
                <w:lang w:val="pt-BR"/>
              </w:rPr>
            </w:pPr>
          </w:p>
        </w:tc>
        <w:tc>
          <w:tcPr>
            <w:tcW w:w="4961"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i w:val="0"/>
                <w:iCs/>
                <w:sz w:val="20"/>
                <w:szCs w:val="20"/>
                <w:lang w:val="pt-BR"/>
              </w:rPr>
            </w:pPr>
            <w:r>
              <w:rPr>
                <w:rFonts w:hint="default" w:ascii="Arial" w:hAnsi="Arial" w:cs="Arial" w:eastAsiaTheme="minorHAnsi"/>
                <w:b/>
                <w:bCs/>
                <w:i w:val="0"/>
                <w:iCs/>
                <w:color w:val="auto"/>
                <w:kern w:val="0"/>
                <w:sz w:val="20"/>
                <w:szCs w:val="22"/>
                <w:lang w:val="en-US" w:eastAsia="pt-BR" w:bidi="ar-SA"/>
              </w:rPr>
              <w:t>SEDE</w:t>
            </w:r>
            <w:r>
              <w:rPr>
                <w:rFonts w:hint="default" w:ascii="Arial" w:hAnsi="Arial" w:cs="Arial" w:eastAsiaTheme="minorHAnsi"/>
                <w:i w:val="0"/>
                <w:iCs/>
                <w:color w:val="auto"/>
                <w:kern w:val="0"/>
                <w:sz w:val="20"/>
                <w:szCs w:val="22"/>
                <w:lang w:val="en-US" w:eastAsia="pt-BR" w:bidi="ar-SA"/>
              </w:rPr>
              <w:t xml:space="preserve"> - Av. João da Mata, 256</w:t>
            </w:r>
            <w:r>
              <w:rPr>
                <w:rFonts w:hint="default" w:ascii="Arial" w:hAnsi="Arial" w:cs="Arial"/>
                <w:i w:val="0"/>
                <w:iCs/>
                <w:color w:val="auto"/>
                <w:kern w:val="0"/>
                <w:sz w:val="20"/>
                <w:szCs w:val="22"/>
                <w:lang w:val="en-US" w:eastAsia="pt-BR" w:bidi="ar-SA"/>
              </w:rPr>
              <w:t xml:space="preserve"> -</w:t>
            </w:r>
            <w:r>
              <w:rPr>
                <w:rFonts w:hint="default" w:ascii="Arial" w:hAnsi="Arial" w:cs="Arial" w:eastAsiaTheme="minorHAnsi"/>
                <w:i w:val="0"/>
                <w:iCs/>
                <w:color w:val="auto"/>
                <w:kern w:val="0"/>
                <w:sz w:val="20"/>
                <w:szCs w:val="22"/>
                <w:lang w:val="en-US" w:eastAsia="pt-BR" w:bidi="ar-SA"/>
              </w:rPr>
              <w:t xml:space="preserve"> Bairro Jaguaribe</w:t>
            </w:r>
            <w:r>
              <w:rPr>
                <w:rFonts w:hint="default" w:ascii="Arial" w:hAnsi="Arial" w:cs="Arial"/>
                <w:i w:val="0"/>
                <w:iCs/>
                <w:color w:val="auto"/>
                <w:kern w:val="0"/>
                <w:sz w:val="20"/>
                <w:szCs w:val="22"/>
                <w:lang w:val="en-US" w:eastAsia="pt-BR" w:bidi="ar-SA"/>
              </w:rPr>
              <w:t xml:space="preserve"> -</w:t>
            </w:r>
            <w:r>
              <w:rPr>
                <w:rFonts w:hint="default" w:ascii="Arial" w:hAnsi="Arial" w:cs="Arial" w:eastAsiaTheme="minorHAnsi"/>
                <w:i w:val="0"/>
                <w:iCs/>
                <w:color w:val="auto"/>
                <w:kern w:val="0"/>
                <w:sz w:val="20"/>
                <w:szCs w:val="22"/>
                <w:lang w:val="en-US" w:eastAsia="pt-BR" w:bidi="ar-SA"/>
              </w:rPr>
              <w:t xml:space="preserve"> João Pessoa</w:t>
            </w:r>
            <w:r>
              <w:rPr>
                <w:rFonts w:hint="default" w:cs="Arial" w:eastAsiaTheme="minorHAnsi"/>
                <w:i w:val="0"/>
                <w:iCs/>
                <w:color w:val="auto"/>
                <w:kern w:val="0"/>
                <w:sz w:val="20"/>
                <w:szCs w:val="22"/>
                <w:lang w:val="en-US" w:eastAsia="pt-BR" w:bidi="ar-SA"/>
              </w:rPr>
              <w:t>-</w:t>
            </w:r>
            <w:r>
              <w:rPr>
                <w:rFonts w:hint="default" w:ascii="Arial" w:hAnsi="Arial" w:cs="Arial" w:eastAsiaTheme="minorHAnsi"/>
                <w:i w:val="0"/>
                <w:iCs/>
                <w:color w:val="auto"/>
                <w:kern w:val="0"/>
                <w:sz w:val="20"/>
                <w:szCs w:val="22"/>
                <w:lang w:val="en-US" w:eastAsia="pt-BR" w:bidi="ar-SA"/>
              </w:rPr>
              <w:t>PB</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CEP: 58.015-020</w:t>
            </w:r>
            <w:r>
              <w:rPr>
                <w:rFonts w:hint="default" w:ascii="Arial" w:hAnsi="Arial" w:cs="Arial"/>
                <w:i w:val="0"/>
                <w:iCs/>
                <w:color w:val="auto"/>
                <w:kern w:val="0"/>
                <w:sz w:val="20"/>
                <w:szCs w:val="22"/>
                <w:lang w:val="en-US" w:eastAsia="pt-BR"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FF0000"/>
                <w:sz w:val="20"/>
                <w:szCs w:val="20"/>
                <w:lang w:val="pt-BR"/>
              </w:rPr>
            </w:pPr>
            <w:r>
              <w:rPr>
                <w:rFonts w:hint="default" w:ascii="Arial" w:hAnsi="Arial" w:cs="Arial"/>
                <w:b/>
                <w:color w:val="auto"/>
                <w:sz w:val="20"/>
                <w:szCs w:val="20"/>
                <w:lang w:val="pt-BR"/>
              </w:rPr>
              <w:t>II</w:t>
            </w:r>
          </w:p>
        </w:tc>
        <w:tc>
          <w:tcPr>
            <w:tcW w:w="993" w:type="dxa"/>
            <w:vAlign w:val="center"/>
          </w:tcPr>
          <w:p>
            <w:pPr>
              <w:pStyle w:val="63"/>
              <w:widowControl w:val="0"/>
              <w:jc w:val="center"/>
              <w:rPr>
                <w:rFonts w:hint="default" w:ascii="Arial" w:hAnsi="Arial" w:cs="Arial"/>
                <w:b/>
                <w:color w:val="FF0000"/>
                <w:sz w:val="20"/>
                <w:szCs w:val="20"/>
                <w:lang w:val="pt-BR"/>
              </w:rPr>
            </w:pPr>
            <w:r>
              <w:rPr>
                <w:rFonts w:hint="default" w:ascii="Arial" w:hAnsi="Arial" w:cs="Arial"/>
                <w:b/>
                <w:color w:val="auto"/>
                <w:sz w:val="20"/>
                <w:szCs w:val="20"/>
                <w:lang w:val="pt-BR"/>
              </w:rPr>
              <w:t>158474</w:t>
            </w:r>
          </w:p>
        </w:tc>
        <w:tc>
          <w:tcPr>
            <w:tcW w:w="3402" w:type="dxa"/>
            <w:vAlign w:val="center"/>
          </w:tcPr>
          <w:p>
            <w:pPr>
              <w:pStyle w:val="63"/>
              <w:widowControl w:val="0"/>
              <w:ind w:right="152" w:rightChars="0"/>
              <w:jc w:val="center"/>
              <w:rPr>
                <w:rFonts w:hint="default" w:ascii="Arial" w:hAnsi="Arial" w:cs="Arial"/>
                <w:b/>
                <w:color w:val="FF0000"/>
                <w:sz w:val="20"/>
                <w:szCs w:val="20"/>
                <w:lang w:val="pt-BR"/>
              </w:rPr>
            </w:pPr>
            <w:r>
              <w:rPr>
                <w:rFonts w:hint="default" w:ascii="Arial" w:hAnsi="Arial" w:cs="Arial"/>
                <w:b/>
                <w:color w:val="auto"/>
                <w:sz w:val="20"/>
                <w:szCs w:val="20"/>
                <w:lang w:val="pt-BR"/>
              </w:rPr>
              <w:t>IFPB - CAMPUS CABEDELO</w:t>
            </w:r>
          </w:p>
        </w:tc>
        <w:tc>
          <w:tcPr>
            <w:tcW w:w="4961" w:type="dxa"/>
            <w:vAlign w:val="center"/>
          </w:tcPr>
          <w:p>
            <w:pPr>
              <w:pStyle w:val="63"/>
              <w:widowControl w:val="0"/>
              <w:spacing w:line="240" w:lineRule="auto"/>
              <w:ind w:hanging="1"/>
              <w:jc w:val="center"/>
              <w:rPr>
                <w:rFonts w:hint="default" w:ascii="Arial" w:hAnsi="Arial" w:cs="Arial"/>
                <w:color w:val="auto"/>
                <w:sz w:val="20"/>
                <w:szCs w:val="20"/>
                <w:lang w:val="pt-BR"/>
              </w:rPr>
            </w:pPr>
            <w:r>
              <w:rPr>
                <w:rFonts w:hint="default" w:ascii="Arial" w:hAnsi="Arial" w:cs="Arial"/>
                <w:color w:val="auto"/>
                <w:sz w:val="20"/>
                <w:szCs w:val="20"/>
                <w:lang w:val="pt-BR"/>
              </w:rPr>
              <w:t>Rua Santa Rita de Cássia, n.º 1900, Jardim Camboinha. CEP: 58.103-772 – Cabedelo-PB.</w:t>
            </w:r>
          </w:p>
          <w:p>
            <w:pPr>
              <w:pStyle w:val="63"/>
              <w:widowControl w:val="0"/>
              <w:spacing w:line="240" w:lineRule="auto"/>
              <w:ind w:right="218" w:rightChars="0" w:hanging="1" w:firstLineChars="0"/>
              <w:jc w:val="center"/>
              <w:rPr>
                <w:rFonts w:hint="default" w:ascii="Arial" w:hAnsi="Arial" w:cs="Arial"/>
                <w:color w:val="FF0000"/>
                <w:sz w:val="20"/>
                <w:szCs w:val="20"/>
                <w:shd w:val="clear" w:color="auto" w:fill="FFFFFF"/>
                <w:lang w:val="pt-BR"/>
              </w:rPr>
            </w:pPr>
            <w:r>
              <w:rPr>
                <w:rFonts w:hint="default" w:ascii="Arial" w:hAnsi="Arial" w:cs="Arial"/>
                <w:color w:val="auto"/>
                <w:sz w:val="20"/>
                <w:szCs w:val="20"/>
                <w:lang w:val="pt-BR"/>
              </w:rPr>
              <w:t>Telefone: (83) 3248-5429 / 5403.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III</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158280</w:t>
            </w:r>
          </w:p>
        </w:tc>
        <w:tc>
          <w:tcPr>
            <w:tcW w:w="3402" w:type="dxa"/>
            <w:vAlign w:val="center"/>
          </w:tcPr>
          <w:p>
            <w:pPr>
              <w:pStyle w:val="63"/>
              <w:widowControl w:val="0"/>
              <w:ind w:right="152" w:rightChars="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CAJAZEIRAS</w:t>
            </w:r>
          </w:p>
        </w:tc>
        <w:tc>
          <w:tcPr>
            <w:tcW w:w="4961" w:type="dxa"/>
            <w:vAlign w:val="center"/>
          </w:tcPr>
          <w:p>
            <w:pPr>
              <w:pStyle w:val="63"/>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 xml:space="preserve">Rua José Antônio da Silva, 300 - Jardim Oásis. </w:t>
            </w:r>
          </w:p>
          <w:p>
            <w:pPr>
              <w:pStyle w:val="63"/>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CEP: 58.900-000 - Cajazeiras-PB.</w:t>
            </w:r>
          </w:p>
          <w:p>
            <w:pPr>
              <w:pStyle w:val="63"/>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Telefone: (83) 98762 8911 / 99984 5779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IV</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155893</w:t>
            </w:r>
          </w:p>
        </w:tc>
        <w:tc>
          <w:tcPr>
            <w:tcW w:w="3402"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ESPERANÇA</w:t>
            </w:r>
          </w:p>
        </w:tc>
        <w:tc>
          <w:tcPr>
            <w:tcW w:w="4961" w:type="dxa"/>
            <w:vAlign w:val="center"/>
          </w:tcPr>
          <w:p>
            <w:pPr>
              <w:pStyle w:val="63"/>
              <w:widowControl w:val="0"/>
              <w:ind w:left="95"/>
              <w:jc w:val="center"/>
              <w:rPr>
                <w:rFonts w:hint="default" w:ascii="Arial" w:hAnsi="Arial" w:cs="Arial"/>
                <w:color w:val="auto"/>
                <w:sz w:val="20"/>
                <w:szCs w:val="20"/>
                <w:lang w:val="pt-BR"/>
              </w:rPr>
            </w:pPr>
            <w:r>
              <w:rPr>
                <w:rFonts w:hint="default" w:ascii="Arial" w:hAnsi="Arial" w:cs="Arial"/>
                <w:color w:val="auto"/>
                <w:sz w:val="20"/>
                <w:szCs w:val="20"/>
                <w:lang w:val="pt-BR"/>
              </w:rPr>
              <w:t>Rodovia PB 121, S/N, Estrada para o município de Areial. CEP: 58.135-000 - Esperança-PB.</w:t>
            </w:r>
          </w:p>
          <w:p>
            <w:pPr>
              <w:pStyle w:val="63"/>
              <w:widowControl w:val="0"/>
              <w:ind w:left="95" w:leftChars="0"/>
              <w:jc w:val="center"/>
              <w:rPr>
                <w:rFonts w:hint="default" w:ascii="Arial" w:hAnsi="Arial" w:cs="Arial"/>
                <w:color w:val="auto"/>
                <w:sz w:val="20"/>
                <w:szCs w:val="20"/>
                <w:lang w:val="pt-BR"/>
              </w:rPr>
            </w:pPr>
            <w:r>
              <w:rPr>
                <w:rFonts w:hint="default" w:ascii="Arial" w:hAnsi="Arial" w:cs="Arial"/>
                <w:color w:val="auto"/>
                <w:sz w:val="20"/>
                <w:szCs w:val="20"/>
                <w:lang w:val="pt-BR"/>
              </w:rPr>
              <w:t>Telefone: (83) 99994 6163.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V</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155894</w:t>
            </w:r>
          </w:p>
        </w:tc>
        <w:tc>
          <w:tcPr>
            <w:tcW w:w="3402" w:type="dxa"/>
            <w:vAlign w:val="center"/>
          </w:tcPr>
          <w:p>
            <w:pPr>
              <w:pStyle w:val="63"/>
              <w:widowControl w:val="0"/>
              <w:ind w:right="152" w:rightChars="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ITABAIANA</w:t>
            </w:r>
          </w:p>
        </w:tc>
        <w:tc>
          <w:tcPr>
            <w:tcW w:w="4961" w:type="dxa"/>
            <w:vAlign w:val="center"/>
          </w:tcPr>
          <w:p>
            <w:pPr>
              <w:pStyle w:val="63"/>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Rodovia PB-054, Km 17, S/N, Alto Alegre. CEP: 58.360-000 - Itabaiana-PB.</w:t>
            </w:r>
          </w:p>
          <w:p>
            <w:pPr>
              <w:pStyle w:val="63"/>
              <w:widowControl w:val="0"/>
              <w:spacing w:line="240" w:lineRule="auto"/>
              <w:ind w:left="95" w:left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9.9116-6632.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VI</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155890</w:t>
            </w:r>
          </w:p>
        </w:tc>
        <w:tc>
          <w:tcPr>
            <w:tcW w:w="3402" w:type="dxa"/>
            <w:vAlign w:val="center"/>
          </w:tcPr>
          <w:p>
            <w:pPr>
              <w:pStyle w:val="63"/>
              <w:widowControl w:val="0"/>
              <w:ind w:right="152" w:rightChars="0"/>
              <w:jc w:val="center"/>
              <w:rPr>
                <w:rFonts w:hint="default" w:ascii="Arial" w:hAnsi="Arial" w:cs="Arial"/>
                <w:b/>
                <w:color w:val="auto"/>
                <w:sz w:val="20"/>
                <w:szCs w:val="20"/>
                <w:lang w:val="pt-BR"/>
              </w:rPr>
            </w:pPr>
            <w:r>
              <w:rPr>
                <w:rFonts w:hint="default" w:ascii="Arial" w:hAnsi="Arial" w:cs="Arial"/>
                <w:b/>
                <w:color w:val="auto"/>
                <w:sz w:val="20"/>
                <w:szCs w:val="20"/>
                <w:lang w:val="pt-BR"/>
              </w:rPr>
              <w:t>IFPB - ITAPORANGA</w:t>
            </w:r>
          </w:p>
        </w:tc>
        <w:tc>
          <w:tcPr>
            <w:tcW w:w="4961" w:type="dxa"/>
            <w:vAlign w:val="center"/>
          </w:tcPr>
          <w:p>
            <w:pPr>
              <w:pStyle w:val="63"/>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Rodovia PB 386, Km 2, S/N. Centro. </w:t>
            </w:r>
          </w:p>
          <w:p>
            <w:pPr>
              <w:pStyle w:val="63"/>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58780-000 - Itaporanga-PB</w:t>
            </w:r>
          </w:p>
          <w:p>
            <w:pPr>
              <w:pStyle w:val="63"/>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99934 8385 / 98809 5892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VII</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158472</w:t>
            </w:r>
          </w:p>
        </w:tc>
        <w:tc>
          <w:tcPr>
            <w:tcW w:w="3402"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MONTEIRO</w:t>
            </w:r>
          </w:p>
        </w:tc>
        <w:tc>
          <w:tcPr>
            <w:tcW w:w="4961" w:type="dxa"/>
            <w:vAlign w:val="center"/>
          </w:tcPr>
          <w:p>
            <w:pPr>
              <w:pStyle w:val="63"/>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PB-264, S/N, Vila Santa Maria.</w:t>
            </w:r>
          </w:p>
          <w:p>
            <w:pPr>
              <w:pStyle w:val="63"/>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 CEP: 58.500-000 – Monteiro-PB.</w:t>
            </w:r>
          </w:p>
          <w:p>
            <w:pPr>
              <w:pStyle w:val="63"/>
              <w:widowControl w:val="0"/>
              <w:ind w:left="95" w:leftChars="0"/>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lang w:val="pt-BR"/>
              </w:rPr>
              <w:t>Telefone: (83) 3351-3708.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VIII</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158473</w:t>
            </w:r>
          </w:p>
        </w:tc>
        <w:tc>
          <w:tcPr>
            <w:tcW w:w="3402"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PICUÍ</w:t>
            </w:r>
          </w:p>
        </w:tc>
        <w:tc>
          <w:tcPr>
            <w:tcW w:w="4961" w:type="dxa"/>
            <w:vAlign w:val="center"/>
          </w:tcPr>
          <w:p>
            <w:pPr>
              <w:pStyle w:val="63"/>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Acesso à Rodovia PB 151, S/N, Cenecista. </w:t>
            </w:r>
          </w:p>
          <w:p>
            <w:pPr>
              <w:pStyle w:val="63"/>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58.187-000 – Picuí-PB.</w:t>
            </w:r>
          </w:p>
          <w:p>
            <w:pPr>
              <w:pStyle w:val="63"/>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3371-2555 / 2727 / 9.9637-3068.</w:t>
            </w:r>
          </w:p>
          <w:p>
            <w:pPr>
              <w:pStyle w:val="63"/>
              <w:widowControl w:val="0"/>
              <w:ind w:left="95" w:leftChars="0"/>
              <w:jc w:val="center"/>
              <w:rPr>
                <w:rFonts w:hint="default" w:ascii="Arial" w:hAnsi="Arial" w:cs="Arial"/>
                <w:color w:val="auto"/>
                <w:sz w:val="20"/>
                <w:szCs w:val="20"/>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IX</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158471</w:t>
            </w:r>
          </w:p>
        </w:tc>
        <w:tc>
          <w:tcPr>
            <w:tcW w:w="3402"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PRINCESA ISABEL</w:t>
            </w:r>
          </w:p>
        </w:tc>
        <w:tc>
          <w:tcPr>
            <w:tcW w:w="4961" w:type="dxa"/>
            <w:vAlign w:val="center"/>
          </w:tcPr>
          <w:p>
            <w:pPr>
              <w:pStyle w:val="63"/>
              <w:widowControl w:val="0"/>
              <w:spacing w:line="240" w:lineRule="auto"/>
              <w:ind w:hanging="1"/>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 426, Sítio Barro Vermelho, S/N, Zona Rural. CEP: 58.755-000 - Princesa Isabel-PB</w:t>
            </w:r>
          </w:p>
          <w:p>
            <w:pPr>
              <w:pStyle w:val="63"/>
              <w:widowControl w:val="0"/>
              <w:spacing w:line="240" w:lineRule="auto"/>
              <w:ind w:hanging="1" w:firstLine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9.9112-3273 / 9.9192-0331.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X</w:t>
            </w:r>
          </w:p>
        </w:tc>
        <w:tc>
          <w:tcPr>
            <w:tcW w:w="993" w:type="dxa"/>
            <w:vAlign w:val="center"/>
          </w:tcPr>
          <w:p>
            <w:pPr>
              <w:pStyle w:val="63"/>
              <w:widowControl w:val="0"/>
              <w:jc w:val="center"/>
              <w:rPr>
                <w:rFonts w:hint="default" w:ascii="Arial" w:hAnsi="Arial" w:cs="Arial"/>
                <w:b/>
                <w:color w:val="auto"/>
                <w:sz w:val="20"/>
                <w:szCs w:val="20"/>
                <w:lang w:val="pt-BR"/>
              </w:rPr>
            </w:pPr>
            <w:r>
              <w:rPr>
                <w:rFonts w:hint="default" w:ascii="Arial" w:hAnsi="Arial" w:cs="Arial"/>
                <w:b/>
                <w:color w:val="auto"/>
                <w:sz w:val="20"/>
                <w:szCs w:val="20"/>
                <w:lang w:val="pt-BR"/>
              </w:rPr>
              <w:t>158279</w:t>
            </w:r>
          </w:p>
        </w:tc>
        <w:tc>
          <w:tcPr>
            <w:tcW w:w="3402" w:type="dxa"/>
            <w:vAlign w:val="center"/>
          </w:tcPr>
          <w:p>
            <w:pPr>
              <w:pStyle w:val="63"/>
              <w:widowControl w:val="0"/>
              <w:ind w:right="152" w:rightChars="0"/>
              <w:jc w:val="center"/>
              <w:rPr>
                <w:rFonts w:hint="default" w:ascii="Arial" w:hAnsi="Arial" w:cs="Arial"/>
                <w:b/>
                <w:color w:val="auto"/>
                <w:sz w:val="20"/>
                <w:szCs w:val="20"/>
                <w:lang w:val="pt-BR"/>
              </w:rPr>
            </w:pPr>
            <w:r>
              <w:rPr>
                <w:rFonts w:hint="default" w:ascii="Arial" w:hAnsi="Arial" w:cs="Arial"/>
                <w:b/>
                <w:color w:val="auto"/>
                <w:sz w:val="20"/>
                <w:szCs w:val="20"/>
                <w:lang w:val="pt-BR"/>
              </w:rPr>
              <w:t>IFPB - CAMPUS SOUSA</w:t>
            </w:r>
          </w:p>
        </w:tc>
        <w:tc>
          <w:tcPr>
            <w:tcW w:w="4961" w:type="dxa"/>
            <w:vAlign w:val="center"/>
          </w:tcPr>
          <w:p>
            <w:pPr>
              <w:widowControl w:val="0"/>
              <w:shd w:val="clear" w:color="auto" w:fill="FFFFFF"/>
              <w:jc w:val="center"/>
              <w:textAlignment w:val="baseline"/>
              <w:rPr>
                <w:rFonts w:hint="default" w:ascii="Arial" w:hAnsi="Arial" w:cs="Arial" w:eastAsiaTheme="minorHAnsi"/>
                <w:color w:val="auto"/>
                <w:sz w:val="20"/>
                <w:szCs w:val="20"/>
                <w:lang w:val="pt-BR" w:eastAsia="pt-BR"/>
              </w:rPr>
            </w:pPr>
            <w:r>
              <w:rPr>
                <w:rFonts w:hint="default" w:ascii="Arial" w:hAnsi="Arial" w:cs="Arial" w:eastAsiaTheme="minorHAnsi"/>
                <w:color w:val="auto"/>
                <w:sz w:val="20"/>
                <w:szCs w:val="20"/>
                <w:lang w:val="pt-BR" w:eastAsia="pt-BR"/>
              </w:rPr>
              <w:t>Rua Presidente Tancredo Neves, S/N. Jardim Sorrilândia. CEP: 58.800-970 – Sousa</w:t>
            </w:r>
            <w:r>
              <w:rPr>
                <w:rFonts w:hint="default" w:cs="Arial" w:eastAsiaTheme="minorHAnsi"/>
                <w:color w:val="auto"/>
                <w:sz w:val="20"/>
                <w:szCs w:val="20"/>
                <w:lang w:val="en-US" w:eastAsia="pt-BR"/>
              </w:rPr>
              <w:t>-</w:t>
            </w:r>
            <w:r>
              <w:rPr>
                <w:rFonts w:hint="default" w:ascii="Arial" w:hAnsi="Arial" w:cs="Arial" w:eastAsiaTheme="minorHAnsi"/>
                <w:color w:val="auto"/>
                <w:sz w:val="20"/>
                <w:szCs w:val="20"/>
                <w:lang w:val="pt-BR" w:eastAsia="pt-BR"/>
              </w:rPr>
              <w:t>PB.</w:t>
            </w:r>
          </w:p>
          <w:p>
            <w:pPr>
              <w:widowControl w:val="0"/>
              <w:shd w:val="clear" w:color="auto" w:fill="FFFFFF"/>
              <w:jc w:val="center"/>
              <w:textAlignment w:val="baseline"/>
              <w:rPr>
                <w:rFonts w:hint="default" w:ascii="Arial" w:hAnsi="Arial" w:cs="Arial" w:eastAsiaTheme="minorHAnsi"/>
                <w:color w:val="auto"/>
                <w:sz w:val="20"/>
                <w:szCs w:val="20"/>
                <w:lang w:val="en-US" w:eastAsia="pt-BR"/>
              </w:rPr>
            </w:pPr>
            <w:r>
              <w:rPr>
                <w:rFonts w:hint="default" w:ascii="Arial" w:hAnsi="Arial" w:cs="Arial" w:eastAsiaTheme="minorHAnsi"/>
                <w:color w:val="auto"/>
                <w:sz w:val="20"/>
                <w:szCs w:val="20"/>
                <w:lang w:val="pt-BR" w:eastAsia="pt-BR"/>
              </w:rPr>
              <w:t>Telefone: (83) 3522-2727 / 3522-2726</w:t>
            </w:r>
            <w:r>
              <w:rPr>
                <w:rFonts w:hint="default" w:cs="Arial" w:eastAsiaTheme="minorHAnsi"/>
                <w:color w:val="auto"/>
                <w:sz w:val="20"/>
                <w:szCs w:val="20"/>
                <w:lang w:val="en-US" w:eastAsia="pt-BR"/>
              </w:rPr>
              <w:t>.</w:t>
            </w:r>
          </w:p>
          <w:p>
            <w:pPr>
              <w:pStyle w:val="63"/>
              <w:widowControl w:val="0"/>
              <w:ind w:left="95" w:leftChars="0"/>
              <w:jc w:val="center"/>
              <w:rPr>
                <w:rFonts w:hint="default" w:ascii="Arial" w:hAnsi="Arial" w:cs="Arial"/>
                <w:color w:val="auto"/>
                <w:sz w:val="20"/>
                <w:szCs w:val="20"/>
                <w:shd w:val="clear" w:color="auto" w:fill="FFFFFF"/>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993" w:type="dxa"/>
            <w:vAlign w:val="center"/>
          </w:tcPr>
          <w:p>
            <w:pPr>
              <w:pStyle w:val="63"/>
              <w:widowControl w:val="0"/>
              <w:jc w:val="center"/>
              <w:rPr>
                <w:rFonts w:hint="default" w:ascii="Arial" w:hAnsi="Arial" w:cs="Arial"/>
                <w:b/>
                <w:color w:val="FF0000"/>
                <w:sz w:val="20"/>
                <w:szCs w:val="20"/>
                <w:lang w:val="pt-BR"/>
              </w:rPr>
            </w:pPr>
            <w:r>
              <w:rPr>
                <w:rFonts w:hint="default" w:ascii="Arial" w:hAnsi="Arial" w:cs="Arial"/>
                <w:b/>
                <w:color w:val="auto"/>
                <w:sz w:val="20"/>
                <w:szCs w:val="20"/>
                <w:lang w:val="pt-BR"/>
              </w:rPr>
              <w:t>XI</w:t>
            </w:r>
          </w:p>
        </w:tc>
        <w:tc>
          <w:tcPr>
            <w:tcW w:w="993" w:type="dxa"/>
            <w:vAlign w:val="center"/>
          </w:tcPr>
          <w:p>
            <w:pPr>
              <w:pStyle w:val="63"/>
              <w:widowControl w:val="0"/>
              <w:jc w:val="center"/>
              <w:rPr>
                <w:rFonts w:hint="default" w:ascii="Arial" w:hAnsi="Arial" w:cs="Arial"/>
                <w:b/>
                <w:color w:val="FF0000"/>
                <w:sz w:val="20"/>
                <w:szCs w:val="20"/>
                <w:lang w:val="pt-BR"/>
              </w:rPr>
            </w:pPr>
            <w:r>
              <w:rPr>
                <w:rFonts w:hint="default" w:ascii="Arial" w:hAnsi="Arial" w:cs="Arial"/>
                <w:b/>
                <w:color w:val="auto"/>
                <w:sz w:val="20"/>
                <w:szCs w:val="20"/>
                <w:lang w:val="pt-BR"/>
              </w:rPr>
              <w:t>155892</w:t>
            </w:r>
          </w:p>
        </w:tc>
        <w:tc>
          <w:tcPr>
            <w:tcW w:w="3402" w:type="dxa"/>
            <w:vAlign w:val="center"/>
          </w:tcPr>
          <w:p>
            <w:pPr>
              <w:pStyle w:val="63"/>
              <w:widowControl w:val="0"/>
              <w:spacing w:line="240" w:lineRule="auto"/>
              <w:jc w:val="center"/>
              <w:rPr>
                <w:rFonts w:hint="default" w:ascii="Arial" w:hAnsi="Arial" w:cs="Arial"/>
                <w:b/>
                <w:color w:val="FF0000"/>
                <w:sz w:val="20"/>
                <w:szCs w:val="20"/>
                <w:lang w:val="pt-BR"/>
              </w:rPr>
            </w:pPr>
            <w:r>
              <w:rPr>
                <w:rFonts w:hint="default" w:ascii="Arial" w:hAnsi="Arial" w:cs="Arial"/>
                <w:b/>
                <w:color w:val="auto"/>
                <w:sz w:val="20"/>
                <w:szCs w:val="20"/>
                <w:lang w:val="pt-BR"/>
              </w:rPr>
              <w:t>IFPB - CAMPUS SANTA RITA</w:t>
            </w:r>
          </w:p>
        </w:tc>
        <w:tc>
          <w:tcPr>
            <w:tcW w:w="4961" w:type="dxa"/>
            <w:vAlign w:val="center"/>
          </w:tcPr>
          <w:p>
            <w:pPr>
              <w:pStyle w:val="63"/>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BR-230, Km 42, S/N,Bairro Popular. </w:t>
            </w:r>
          </w:p>
          <w:p>
            <w:pPr>
              <w:pStyle w:val="63"/>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58.301-645 - Santa Rita-PB.</w:t>
            </w:r>
          </w:p>
          <w:p>
            <w:pPr>
              <w:pStyle w:val="63"/>
              <w:widowControl w:val="0"/>
              <w:spacing w:line="240" w:lineRule="auto"/>
              <w:jc w:val="center"/>
              <w:rPr>
                <w:rFonts w:hint="default" w:ascii="Arial" w:hAnsi="Arial" w:cs="Arial"/>
                <w:color w:val="FF0000"/>
                <w:sz w:val="20"/>
                <w:szCs w:val="20"/>
                <w:lang w:val="pt-BR"/>
              </w:rPr>
            </w:pPr>
            <w:r>
              <w:rPr>
                <w:rFonts w:hint="default" w:ascii="Arial" w:hAnsi="Arial" w:cs="Arial"/>
                <w:color w:val="auto"/>
                <w:sz w:val="20"/>
                <w:szCs w:val="20"/>
                <w:shd w:val="clear" w:color="auto" w:fill="FFFFFF"/>
                <w:lang w:val="pt-BR"/>
              </w:rPr>
              <w:t>Telefone: (83) 9.9912 1361.</w:t>
            </w:r>
          </w:p>
        </w:tc>
      </w:tr>
    </w:tbl>
    <w:p>
      <w:pPr>
        <w:numPr>
          <w:ilvl w:val="0"/>
          <w:numId w:val="0"/>
        </w:numPr>
        <w:tabs>
          <w:tab w:val="left" w:pos="993"/>
        </w:tabs>
        <w:spacing w:before="120" w:after="120" w:line="276" w:lineRule="auto"/>
        <w:ind w:left="1265" w:leftChars="0"/>
        <w:jc w:val="both"/>
        <w:rPr>
          <w:rFonts w:hint="default"/>
          <w:b/>
          <w:bCs/>
          <w:sz w:val="21"/>
          <w:szCs w:val="21"/>
        </w:rPr>
      </w:pP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Documentação mínima exigida e Mecanismos formais de comunicação</w:t>
      </w:r>
    </w:p>
    <w:p>
      <w:pPr>
        <w:numPr>
          <w:ilvl w:val="4"/>
          <w:numId w:val="2"/>
        </w:numPr>
        <w:tabs>
          <w:tab w:val="left" w:pos="993"/>
        </w:tabs>
        <w:spacing w:before="120" w:after="120" w:line="276" w:lineRule="auto"/>
        <w:ind w:left="1685" w:leftChars="0" w:firstLine="0"/>
        <w:jc w:val="both"/>
        <w:rPr>
          <w:rFonts w:hint="default"/>
          <w:b w:val="0"/>
          <w:bCs w:val="0"/>
          <w:sz w:val="21"/>
          <w:szCs w:val="21"/>
        </w:rPr>
      </w:pPr>
      <w:r>
        <w:rPr>
          <w:rFonts w:hint="default"/>
          <w:b w:val="0"/>
          <w:bCs w:val="0"/>
          <w:sz w:val="21"/>
          <w:szCs w:val="21"/>
        </w:rPr>
        <w:t xml:space="preserve">Serão considerados como Mecanismos de Comunicação os documentos utilizados para prover a comunicação entre o </w:t>
      </w:r>
      <w:r>
        <w:rPr>
          <w:rFonts w:hint="default"/>
          <w:b w:val="0"/>
          <w:bCs w:val="0"/>
          <w:sz w:val="21"/>
          <w:szCs w:val="21"/>
          <w:lang w:val="pt-BR"/>
        </w:rPr>
        <w:t>CONTRATANTE</w:t>
      </w:r>
      <w:r>
        <w:rPr>
          <w:rFonts w:hint="default"/>
          <w:b w:val="0"/>
          <w:bCs w:val="0"/>
          <w:sz w:val="21"/>
          <w:szCs w:val="21"/>
        </w:rPr>
        <w:t xml:space="preserve"> e a</w:t>
      </w:r>
      <w:r>
        <w:rPr>
          <w:rFonts w:hint="default"/>
          <w:b w:val="0"/>
          <w:bCs w:val="0"/>
          <w:sz w:val="21"/>
          <w:szCs w:val="21"/>
          <w:lang w:val="pt-BR"/>
        </w:rPr>
        <w:t xml:space="preserve"> CONTRATADA</w:t>
      </w:r>
      <w:r>
        <w:rPr>
          <w:rFonts w:hint="default"/>
          <w:b w:val="0"/>
          <w:bCs w:val="0"/>
          <w:sz w:val="21"/>
          <w:szCs w:val="21"/>
        </w:rPr>
        <w:t>, as ferramentas de software utilizadas para suportar a prestação dos serviços e a gestão do contrato e os registros e dados administrados nestas</w:t>
      </w:r>
      <w:r>
        <w:rPr>
          <w:rFonts w:hint="default"/>
          <w:b w:val="0"/>
          <w:bCs w:val="0"/>
          <w:sz w:val="21"/>
          <w:szCs w:val="21"/>
          <w:lang w:val="pt-BR"/>
        </w:rPr>
        <w:t xml:space="preserve"> </w:t>
      </w:r>
      <w:r>
        <w:rPr>
          <w:rFonts w:hint="default"/>
          <w:b w:val="0"/>
          <w:bCs w:val="0"/>
          <w:sz w:val="21"/>
          <w:szCs w:val="21"/>
        </w:rPr>
        <w:t>ferramentas.</w:t>
      </w:r>
    </w:p>
    <w:p>
      <w:pPr>
        <w:numPr>
          <w:ilvl w:val="4"/>
          <w:numId w:val="2"/>
        </w:numPr>
        <w:tabs>
          <w:tab w:val="left" w:pos="993"/>
        </w:tabs>
        <w:spacing w:before="120" w:after="120" w:line="276" w:lineRule="auto"/>
        <w:ind w:left="1685" w:leftChars="0" w:firstLine="0"/>
        <w:jc w:val="both"/>
        <w:rPr>
          <w:rFonts w:hint="default"/>
          <w:b w:val="0"/>
          <w:bCs w:val="0"/>
          <w:sz w:val="21"/>
          <w:szCs w:val="21"/>
        </w:rPr>
      </w:pPr>
      <w:r>
        <w:rPr>
          <w:rFonts w:hint="default"/>
          <w:b w:val="0"/>
          <w:bCs w:val="0"/>
          <w:sz w:val="21"/>
          <w:szCs w:val="21"/>
        </w:rPr>
        <w:t>Os Mecanismos de Comunicação relacionados neste Termo de Referência, terão validade legal para fins de aferição de resultados, comprovação,</w:t>
      </w:r>
      <w:r>
        <w:rPr>
          <w:rFonts w:hint="default"/>
          <w:b w:val="0"/>
          <w:bCs w:val="0"/>
          <w:sz w:val="21"/>
          <w:szCs w:val="21"/>
          <w:lang w:val="pt-BR"/>
        </w:rPr>
        <w:t xml:space="preserve"> </w:t>
      </w:r>
      <w:r>
        <w:rPr>
          <w:rFonts w:hint="default"/>
          <w:b w:val="0"/>
          <w:bCs w:val="0"/>
          <w:sz w:val="21"/>
          <w:szCs w:val="21"/>
        </w:rPr>
        <w:t>contestação, pagamentos, entre outros.</w:t>
      </w:r>
    </w:p>
    <w:p>
      <w:pPr>
        <w:numPr>
          <w:ilvl w:val="4"/>
          <w:numId w:val="2"/>
        </w:numPr>
        <w:tabs>
          <w:tab w:val="left" w:pos="993"/>
        </w:tabs>
        <w:spacing w:before="120" w:after="120" w:line="276" w:lineRule="auto"/>
        <w:ind w:left="1685" w:leftChars="0" w:firstLine="0"/>
        <w:jc w:val="both"/>
        <w:rPr>
          <w:rFonts w:hint="default"/>
          <w:b w:val="0"/>
          <w:bCs w:val="0"/>
          <w:sz w:val="21"/>
          <w:szCs w:val="21"/>
        </w:rPr>
      </w:pPr>
      <w:r>
        <w:rPr>
          <w:rFonts w:hint="default"/>
          <w:b w:val="0"/>
          <w:bCs w:val="0"/>
          <w:sz w:val="21"/>
          <w:szCs w:val="21"/>
        </w:rPr>
        <w:t xml:space="preserve">A critério do </w:t>
      </w:r>
      <w:r>
        <w:rPr>
          <w:rFonts w:hint="default"/>
          <w:b w:val="0"/>
          <w:bCs w:val="0"/>
          <w:sz w:val="21"/>
          <w:szCs w:val="21"/>
          <w:lang w:val="pt-BR"/>
        </w:rPr>
        <w:t>CONTRATANTE</w:t>
      </w:r>
      <w:r>
        <w:rPr>
          <w:rFonts w:hint="default"/>
          <w:b w:val="0"/>
          <w:bCs w:val="0"/>
          <w:sz w:val="21"/>
          <w:szCs w:val="21"/>
        </w:rPr>
        <w:t xml:space="preserve">, outros instrumentos, negociados previamente com a </w:t>
      </w:r>
      <w:r>
        <w:rPr>
          <w:rFonts w:hint="default"/>
          <w:b w:val="0"/>
          <w:bCs w:val="0"/>
          <w:sz w:val="21"/>
          <w:szCs w:val="21"/>
          <w:lang w:val="pt-BR"/>
        </w:rPr>
        <w:t>CONTRATADA</w:t>
      </w:r>
      <w:r>
        <w:rPr>
          <w:rFonts w:hint="default"/>
          <w:b w:val="0"/>
          <w:bCs w:val="0"/>
          <w:sz w:val="21"/>
          <w:szCs w:val="21"/>
        </w:rPr>
        <w:t>, poderão ser exigidos para melhorar a comunicação e</w:t>
      </w:r>
      <w:r>
        <w:rPr>
          <w:rFonts w:hint="default"/>
          <w:b w:val="0"/>
          <w:bCs w:val="0"/>
          <w:sz w:val="21"/>
          <w:szCs w:val="21"/>
          <w:lang w:val="pt-BR"/>
        </w:rPr>
        <w:t xml:space="preserve"> </w:t>
      </w:r>
      <w:r>
        <w:rPr>
          <w:rFonts w:hint="default"/>
          <w:b w:val="0"/>
          <w:bCs w:val="0"/>
          <w:sz w:val="21"/>
          <w:szCs w:val="21"/>
        </w:rPr>
        <w:t>a fiscalização do contrato.</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 xml:space="preserve">Papéis e responsabilidades por parte da </w:t>
      </w:r>
      <w:r>
        <w:rPr>
          <w:rFonts w:hint="default"/>
          <w:b/>
          <w:bCs/>
          <w:sz w:val="21"/>
          <w:szCs w:val="21"/>
          <w:lang w:val="pt-BR"/>
        </w:rPr>
        <w:t>CONTRATANTE</w:t>
      </w:r>
      <w:r>
        <w:rPr>
          <w:rFonts w:hint="default"/>
          <w:b/>
          <w:bCs/>
          <w:sz w:val="21"/>
          <w:szCs w:val="21"/>
        </w:rPr>
        <w:t xml:space="preserve"> e da </w:t>
      </w:r>
      <w:r>
        <w:rPr>
          <w:rFonts w:hint="default"/>
          <w:b/>
          <w:bCs/>
          <w:sz w:val="21"/>
          <w:szCs w:val="21"/>
          <w:lang w:val="pt-BR"/>
        </w:rPr>
        <w:t>CONTRATADA</w:t>
      </w:r>
    </w:p>
    <w:p>
      <w:pPr>
        <w:numPr>
          <w:ilvl w:val="0"/>
          <w:numId w:val="0"/>
        </w:numPr>
        <w:tabs>
          <w:tab w:val="left" w:pos="993"/>
        </w:tabs>
        <w:spacing w:before="120" w:after="120" w:line="276" w:lineRule="auto"/>
        <w:ind w:left="1265" w:leftChars="0"/>
        <w:jc w:val="both"/>
        <w:rPr>
          <w:rFonts w:hint="default"/>
          <w:b/>
          <w:bCs/>
          <w:sz w:val="21"/>
          <w:szCs w:val="21"/>
        </w:rPr>
      </w:pPr>
    </w:p>
    <w:tbl>
      <w:tblPr>
        <w:tblStyle w:val="17"/>
        <w:tblW w:w="9247" w:type="dxa"/>
        <w:jc w:val="center"/>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Layout w:type="fixed"/>
        <w:tblCellMar>
          <w:top w:w="0" w:type="dxa"/>
          <w:left w:w="0" w:type="dxa"/>
          <w:bottom w:w="0" w:type="dxa"/>
          <w:right w:w="0" w:type="dxa"/>
        </w:tblCellMar>
      </w:tblPr>
      <w:tblGrid>
        <w:gridCol w:w="3"/>
        <w:gridCol w:w="1579"/>
        <w:gridCol w:w="1"/>
        <w:gridCol w:w="1487"/>
        <w:gridCol w:w="1"/>
        <w:gridCol w:w="6175"/>
        <w:gridCol w:w="1"/>
      </w:tblGrid>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gridBefore w:val="1"/>
          <w:gridAfter w:val="1"/>
          <w:wBefore w:w="3" w:type="dxa"/>
          <w:wAfter w:w="1" w:type="dxa"/>
          <w:trHeight w:val="364" w:hRule="atLeast"/>
          <w:jc w:val="center"/>
        </w:trPr>
        <w:tc>
          <w:tcPr>
            <w:tcW w:w="1579" w:type="dxa"/>
            <w:tcBorders>
              <w:left w:val="single" w:color="000000" w:sz="6" w:space="0"/>
              <w:bottom w:val="single" w:color="A8A8A8" w:sz="6" w:space="0"/>
              <w:right w:val="single" w:color="000000" w:sz="6" w:space="0"/>
            </w:tcBorders>
            <w:shd w:val="clear" w:color="auto" w:fill="D7D7D7" w:themeFill="background1" w:themeFillShade="D8"/>
          </w:tcPr>
          <w:p>
            <w:pPr>
              <w:pStyle w:val="63"/>
              <w:spacing w:before="96"/>
              <w:ind w:left="0" w:leftChars="0" w:right="-35" w:rightChars="0" w:firstLine="0" w:firstLineChars="0"/>
              <w:jc w:val="center"/>
              <w:rPr>
                <w:rFonts w:asciiTheme="minorAscii"/>
                <w:b/>
                <w:sz w:val="18"/>
                <w:szCs w:val="18"/>
              </w:rPr>
            </w:pPr>
            <w:r>
              <w:rPr>
                <w:rFonts w:asciiTheme="minorAscii"/>
                <w:b/>
                <w:sz w:val="18"/>
                <w:szCs w:val="18"/>
              </w:rPr>
              <w:t>PERFIL</w:t>
            </w:r>
          </w:p>
        </w:tc>
        <w:tc>
          <w:tcPr>
            <w:tcW w:w="1488" w:type="dxa"/>
            <w:gridSpan w:val="2"/>
            <w:tcBorders>
              <w:left w:val="single" w:color="000000" w:sz="6" w:space="0"/>
              <w:bottom w:val="single" w:color="A8A8A8" w:sz="6" w:space="0"/>
              <w:right w:val="single" w:color="A8A8A8" w:sz="6" w:space="0"/>
            </w:tcBorders>
            <w:shd w:val="clear" w:color="auto" w:fill="D7D7D7" w:themeFill="background1" w:themeFillShade="D8"/>
          </w:tcPr>
          <w:p>
            <w:pPr>
              <w:pStyle w:val="63"/>
              <w:spacing w:before="96"/>
              <w:ind w:left="0" w:leftChars="0" w:right="74" w:rightChars="0" w:firstLine="0" w:firstLineChars="0"/>
              <w:jc w:val="center"/>
              <w:rPr>
                <w:rFonts w:asciiTheme="minorAscii"/>
                <w:b/>
                <w:sz w:val="18"/>
                <w:szCs w:val="18"/>
              </w:rPr>
            </w:pPr>
            <w:r>
              <w:rPr>
                <w:rFonts w:asciiTheme="minorAscii"/>
                <w:b/>
                <w:sz w:val="18"/>
                <w:szCs w:val="18"/>
              </w:rPr>
              <w:t>PAPEL</w:t>
            </w:r>
          </w:p>
        </w:tc>
        <w:tc>
          <w:tcPr>
            <w:tcW w:w="6176" w:type="dxa"/>
            <w:gridSpan w:val="2"/>
            <w:tcBorders>
              <w:left w:val="single" w:color="A8A8A8" w:sz="6" w:space="0"/>
              <w:bottom w:val="single" w:color="A8A8A8" w:sz="6" w:space="0"/>
              <w:right w:val="single" w:color="A8A8A8" w:sz="6" w:space="0"/>
            </w:tcBorders>
            <w:shd w:val="clear" w:color="auto" w:fill="D7D7D7" w:themeFill="background1" w:themeFillShade="D8"/>
          </w:tcPr>
          <w:p>
            <w:pPr>
              <w:pStyle w:val="63"/>
              <w:spacing w:before="96"/>
              <w:ind w:left="0" w:leftChars="0" w:right="-38" w:rightChars="0" w:firstLine="0" w:firstLineChars="0"/>
              <w:jc w:val="center"/>
              <w:rPr>
                <w:rFonts w:asciiTheme="minorAscii"/>
                <w:b/>
                <w:sz w:val="18"/>
                <w:szCs w:val="18"/>
              </w:rPr>
            </w:pPr>
            <w:r>
              <w:rPr>
                <w:rFonts w:asciiTheme="minorAscii"/>
                <w:b/>
                <w:sz w:val="18"/>
                <w:szCs w:val="18"/>
              </w:rPr>
              <w:t>RESPONSABILIDADES</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gridBefore w:val="1"/>
          <w:gridAfter w:val="1"/>
          <w:wBefore w:w="3" w:type="dxa"/>
          <w:wAfter w:w="1" w:type="dxa"/>
          <w:trHeight w:val="4185" w:hRule="atLeast"/>
          <w:jc w:val="center"/>
        </w:trPr>
        <w:tc>
          <w:tcPr>
            <w:tcW w:w="1579" w:type="dxa"/>
            <w:vMerge w:val="restart"/>
            <w:tcBorders>
              <w:top w:val="single" w:color="A8A8A8" w:sz="6" w:space="0"/>
              <w:left w:val="single" w:color="000000" w:sz="6" w:space="0"/>
              <w:bottom w:val="single" w:color="B2B2B2" w:sz="4" w:space="0"/>
              <w:right w:val="single" w:color="000000" w:sz="6" w:space="0"/>
            </w:tcBorders>
            <w:vAlign w:val="center"/>
          </w:tcPr>
          <w:p>
            <w:pPr>
              <w:pStyle w:val="63"/>
              <w:spacing w:before="1"/>
              <w:ind w:left="16"/>
              <w:jc w:val="center"/>
              <w:rPr>
                <w:rFonts w:hint="default" w:asciiTheme="minorAscii"/>
                <w:sz w:val="18"/>
                <w:szCs w:val="18"/>
                <w:lang w:val="pt-BR"/>
              </w:rPr>
            </w:pPr>
            <w:r>
              <w:rPr>
                <w:rFonts w:asciiTheme="minorAscii"/>
                <w:sz w:val="18"/>
                <w:szCs w:val="18"/>
                <w:lang w:val="pt-BR"/>
              </w:rPr>
              <w:t>CONTRATANTE</w:t>
            </w:r>
          </w:p>
        </w:tc>
        <w:tc>
          <w:tcPr>
            <w:tcW w:w="1488" w:type="dxa"/>
            <w:gridSpan w:val="2"/>
            <w:tcBorders>
              <w:top w:val="single" w:color="A8A8A8" w:sz="6" w:space="0"/>
              <w:left w:val="single" w:color="000000" w:sz="6" w:space="0"/>
              <w:bottom w:val="single" w:color="000000" w:sz="6" w:space="0"/>
            </w:tcBorders>
            <w:vAlign w:val="center"/>
          </w:tcPr>
          <w:p>
            <w:pPr>
              <w:pStyle w:val="63"/>
              <w:ind w:left="0" w:leftChars="0" w:firstLine="0" w:firstLineChars="0"/>
              <w:jc w:val="center"/>
              <w:rPr>
                <w:rFonts w:asciiTheme="minorAscii"/>
                <w:sz w:val="18"/>
                <w:szCs w:val="18"/>
              </w:rPr>
            </w:pPr>
            <w:r>
              <w:rPr>
                <w:rFonts w:asciiTheme="minorAscii"/>
                <w:sz w:val="18"/>
                <w:szCs w:val="18"/>
              </w:rPr>
              <w:t xml:space="preserve">Gestor </w:t>
            </w:r>
            <w:r>
              <w:rPr>
                <w:rFonts w:hint="default" w:asciiTheme="minorAscii"/>
                <w:sz w:val="18"/>
                <w:szCs w:val="18"/>
                <w:lang w:val="pt-BR"/>
              </w:rPr>
              <w:t>d</w:t>
            </w:r>
            <w:r>
              <w:rPr>
                <w:rFonts w:asciiTheme="minorAscii"/>
                <w:sz w:val="18"/>
                <w:szCs w:val="18"/>
              </w:rPr>
              <w:t>o Contrato</w:t>
            </w:r>
          </w:p>
        </w:tc>
        <w:tc>
          <w:tcPr>
            <w:tcW w:w="6176" w:type="dxa"/>
            <w:gridSpan w:val="2"/>
            <w:tcBorders>
              <w:top w:val="single" w:color="A8A8A8" w:sz="6" w:space="0"/>
              <w:bottom w:val="single" w:color="000000" w:sz="6" w:space="0"/>
            </w:tcBorders>
          </w:tcPr>
          <w:p>
            <w:pPr>
              <w:pStyle w:val="63"/>
              <w:rPr>
                <w:rFonts w:asciiTheme="minorAscii"/>
                <w:sz w:val="18"/>
                <w:szCs w:val="18"/>
              </w:rPr>
            </w:pPr>
          </w:p>
          <w:p>
            <w:pPr>
              <w:pStyle w:val="63"/>
              <w:numPr>
                <w:ilvl w:val="0"/>
                <w:numId w:val="11"/>
              </w:numPr>
              <w:spacing w:line="268" w:lineRule="auto"/>
              <w:ind w:left="420" w:leftChars="0" w:right="162" w:rightChars="81" w:hanging="420" w:firstLineChars="0"/>
              <w:jc w:val="both"/>
              <w:rPr>
                <w:rFonts w:asciiTheme="minorAscii"/>
                <w:sz w:val="18"/>
                <w:szCs w:val="18"/>
              </w:rPr>
            </w:pPr>
            <w:r>
              <w:rPr>
                <w:rFonts w:asciiTheme="minorAscii"/>
                <w:sz w:val="18"/>
                <w:szCs w:val="18"/>
              </w:rPr>
              <w:t>CONVOCAR E CONDUZIR A REUNIÃO INICIAL COM A</w:t>
            </w:r>
            <w:r>
              <w:rPr>
                <w:rFonts w:hint="default" w:asciiTheme="minorAscii"/>
                <w:sz w:val="18"/>
                <w:szCs w:val="18"/>
                <w:lang w:val="pt-BR"/>
              </w:rPr>
              <w:t xml:space="preserve"> CONTRATADA</w:t>
            </w:r>
            <w:r>
              <w:rPr>
                <w:rFonts w:asciiTheme="minorAscii"/>
                <w:sz w:val="18"/>
                <w:szCs w:val="18"/>
              </w:rPr>
              <w:t xml:space="preserve">. </w:t>
            </w:r>
          </w:p>
          <w:p>
            <w:pPr>
              <w:pStyle w:val="63"/>
              <w:numPr>
                <w:ilvl w:val="0"/>
                <w:numId w:val="11"/>
              </w:numPr>
              <w:spacing w:line="268" w:lineRule="auto"/>
              <w:ind w:left="420" w:leftChars="0" w:right="162" w:rightChars="81" w:hanging="420" w:firstLineChars="0"/>
              <w:jc w:val="both"/>
              <w:rPr>
                <w:rFonts w:asciiTheme="minorAscii"/>
                <w:sz w:val="18"/>
                <w:szCs w:val="18"/>
              </w:rPr>
            </w:pPr>
            <w:r>
              <w:rPr>
                <w:rFonts w:asciiTheme="minorAscii"/>
                <w:sz w:val="18"/>
                <w:szCs w:val="18"/>
              </w:rPr>
              <w:t xml:space="preserve">ENCAMINHAR AS DEMANDAS DE SERVIÇO À </w:t>
            </w:r>
            <w:r>
              <w:rPr>
                <w:rFonts w:asciiTheme="minorAscii"/>
                <w:sz w:val="18"/>
                <w:szCs w:val="18"/>
                <w:lang w:val="pt-BR"/>
              </w:rPr>
              <w:t>CONTRATADA</w:t>
            </w:r>
            <w:r>
              <w:rPr>
                <w:rFonts w:asciiTheme="minorAscii"/>
                <w:sz w:val="18"/>
                <w:szCs w:val="18"/>
              </w:rPr>
              <w:t xml:space="preserve">. </w:t>
            </w:r>
          </w:p>
          <w:p>
            <w:pPr>
              <w:pStyle w:val="63"/>
              <w:numPr>
                <w:ilvl w:val="0"/>
                <w:numId w:val="11"/>
              </w:numPr>
              <w:spacing w:line="268" w:lineRule="auto"/>
              <w:ind w:left="420" w:leftChars="0" w:right="162" w:rightChars="81" w:hanging="420" w:firstLineChars="0"/>
              <w:jc w:val="both"/>
              <w:rPr>
                <w:rFonts w:asciiTheme="minorAscii"/>
                <w:sz w:val="18"/>
                <w:szCs w:val="18"/>
              </w:rPr>
            </w:pPr>
            <w:r>
              <w:rPr>
                <w:rFonts w:asciiTheme="minorAscii"/>
                <w:sz w:val="18"/>
                <w:szCs w:val="18"/>
              </w:rPr>
              <w:t xml:space="preserve">VERIFICAR SE AS NÃO CONFORMIDADES SÃO PASSÍVEIS DE CORREÇÃO. </w:t>
            </w:r>
          </w:p>
          <w:p>
            <w:pPr>
              <w:pStyle w:val="63"/>
              <w:numPr>
                <w:ilvl w:val="0"/>
                <w:numId w:val="11"/>
              </w:numPr>
              <w:spacing w:line="268" w:lineRule="auto"/>
              <w:ind w:left="420" w:leftChars="0" w:right="162" w:rightChars="81" w:hanging="420" w:firstLineChars="0"/>
              <w:jc w:val="both"/>
              <w:rPr>
                <w:rFonts w:asciiTheme="minorAscii"/>
                <w:sz w:val="18"/>
                <w:szCs w:val="18"/>
              </w:rPr>
            </w:pPr>
            <w:r>
              <w:rPr>
                <w:rFonts w:asciiTheme="minorAscii"/>
                <w:sz w:val="18"/>
                <w:szCs w:val="18"/>
              </w:rPr>
              <w:t xml:space="preserve">ENCAMINHAR AS DEMANDAS DE CORREÇÃO À </w:t>
            </w:r>
            <w:r>
              <w:rPr>
                <w:rFonts w:asciiTheme="minorAscii"/>
                <w:sz w:val="18"/>
                <w:szCs w:val="18"/>
                <w:lang w:val="pt-BR"/>
              </w:rPr>
              <w:t>CONTRATADA</w:t>
            </w:r>
            <w:r>
              <w:rPr>
                <w:rFonts w:asciiTheme="minorAscii"/>
                <w:sz w:val="18"/>
                <w:szCs w:val="18"/>
              </w:rPr>
              <w:t>.</w:t>
            </w:r>
          </w:p>
          <w:p>
            <w:pPr>
              <w:pStyle w:val="63"/>
              <w:numPr>
                <w:ilvl w:val="0"/>
                <w:numId w:val="11"/>
              </w:numPr>
              <w:spacing w:line="170" w:lineRule="exact"/>
              <w:ind w:left="420" w:leftChars="0" w:right="162" w:rightChars="81" w:hanging="420" w:firstLineChars="0"/>
              <w:jc w:val="both"/>
              <w:rPr>
                <w:rFonts w:asciiTheme="minorAscii"/>
                <w:sz w:val="18"/>
                <w:szCs w:val="18"/>
              </w:rPr>
            </w:pPr>
            <w:r>
              <w:rPr>
                <w:rFonts w:asciiTheme="minorAscii"/>
                <w:sz w:val="18"/>
                <w:szCs w:val="18"/>
              </w:rPr>
              <w:t>ENVIAR INDICAÇÃO DE GLOSA E SANÇÃO PARA A ÁREA ADMINISTRATIVA.</w:t>
            </w:r>
          </w:p>
          <w:p>
            <w:pPr>
              <w:pStyle w:val="63"/>
              <w:numPr>
                <w:ilvl w:val="0"/>
                <w:numId w:val="11"/>
              </w:numPr>
              <w:spacing w:before="22" w:line="266" w:lineRule="auto"/>
              <w:ind w:left="420" w:leftChars="0" w:right="162" w:rightChars="81" w:hanging="420" w:firstLineChars="0"/>
              <w:jc w:val="both"/>
              <w:rPr>
                <w:rFonts w:asciiTheme="minorAscii"/>
                <w:sz w:val="18"/>
                <w:szCs w:val="18"/>
              </w:rPr>
            </w:pPr>
            <w:r>
              <w:rPr>
                <w:rFonts w:asciiTheme="minorAscii"/>
                <w:sz w:val="18"/>
                <w:szCs w:val="18"/>
              </w:rPr>
              <w:t xml:space="preserve">REJEITAR E ENVIAR O LOTE DE PRODUTOS AO FISCAL TÉCNICO PARA PROCEDER A DEVOLUÇÃO À </w:t>
            </w:r>
            <w:r>
              <w:rPr>
                <w:rFonts w:asciiTheme="minorAscii"/>
                <w:sz w:val="18"/>
                <w:szCs w:val="18"/>
                <w:lang w:val="pt-BR"/>
              </w:rPr>
              <w:t>CONTRATADA</w:t>
            </w:r>
            <w:r>
              <w:rPr>
                <w:rFonts w:asciiTheme="minorAscii"/>
                <w:sz w:val="18"/>
                <w:szCs w:val="18"/>
              </w:rPr>
              <w:t>, CASO AS DEMANDAS CORRIGIDAS NÃO SE ENQUADRAM DENTRO DOS NÍVEIS MÍNIMOS DE ACEITAÇÃO.</w:t>
            </w:r>
          </w:p>
          <w:p>
            <w:pPr>
              <w:pStyle w:val="63"/>
              <w:numPr>
                <w:ilvl w:val="0"/>
                <w:numId w:val="11"/>
              </w:numPr>
              <w:spacing w:before="4" w:line="266" w:lineRule="auto"/>
              <w:ind w:left="420" w:leftChars="0" w:right="162" w:rightChars="81" w:hanging="420" w:firstLineChars="0"/>
              <w:jc w:val="both"/>
              <w:rPr>
                <w:rFonts w:asciiTheme="minorAscii"/>
                <w:sz w:val="18"/>
                <w:szCs w:val="18"/>
              </w:rPr>
            </w:pPr>
            <w:r>
              <w:rPr>
                <w:rFonts w:asciiTheme="minorAscii"/>
                <w:sz w:val="18"/>
                <w:szCs w:val="18"/>
              </w:rPr>
              <w:t>CONFECCIONAR E ASSINAR O TERMO DE RECEBIMENTO DEFINITIVO PARA FINS DE ENCAMINHAMENTO DE PAGAMENTO.</w:t>
            </w:r>
          </w:p>
          <w:p>
            <w:pPr>
              <w:pStyle w:val="63"/>
              <w:numPr>
                <w:ilvl w:val="0"/>
                <w:numId w:val="11"/>
              </w:numPr>
              <w:spacing w:before="4" w:line="266" w:lineRule="auto"/>
              <w:ind w:left="420" w:leftChars="0" w:right="162" w:rightChars="81" w:hanging="420" w:firstLineChars="0"/>
              <w:jc w:val="both"/>
              <w:rPr>
                <w:rFonts w:asciiTheme="minorAscii"/>
                <w:sz w:val="18"/>
                <w:szCs w:val="18"/>
              </w:rPr>
            </w:pPr>
            <w:r>
              <w:rPr>
                <w:rFonts w:asciiTheme="minorAscii"/>
                <w:sz w:val="18"/>
                <w:szCs w:val="18"/>
              </w:rPr>
              <w:t xml:space="preserve">EMITIR AUTORIZAÇÃO PARA EMISSÃO DA NOTA FISCAL A SER ENCAMINHADA AO PREPOSTO DA </w:t>
            </w:r>
            <w:r>
              <w:rPr>
                <w:rFonts w:asciiTheme="minorAscii"/>
                <w:sz w:val="18"/>
                <w:szCs w:val="18"/>
                <w:lang w:val="pt-BR"/>
              </w:rPr>
              <w:t>CONTRATADA</w:t>
            </w:r>
            <w:r>
              <w:rPr>
                <w:rFonts w:asciiTheme="minorAscii"/>
                <w:sz w:val="18"/>
                <w:szCs w:val="18"/>
              </w:rPr>
              <w:t>.</w:t>
            </w:r>
          </w:p>
          <w:p>
            <w:pPr>
              <w:pStyle w:val="63"/>
              <w:numPr>
                <w:ilvl w:val="0"/>
                <w:numId w:val="11"/>
              </w:numPr>
              <w:spacing w:before="1"/>
              <w:ind w:left="420" w:leftChars="0" w:right="162" w:rightChars="81" w:hanging="420" w:firstLineChars="0"/>
              <w:jc w:val="both"/>
              <w:rPr>
                <w:rFonts w:asciiTheme="minorAscii"/>
                <w:sz w:val="18"/>
                <w:szCs w:val="18"/>
              </w:rPr>
            </w:pPr>
            <w:r>
              <w:rPr>
                <w:rFonts w:asciiTheme="minorAscii"/>
                <w:sz w:val="18"/>
                <w:szCs w:val="18"/>
              </w:rPr>
              <w:t>EMITIR O ATESTE DA NOTA FISCAL</w:t>
            </w:r>
          </w:p>
          <w:p>
            <w:pPr>
              <w:pStyle w:val="63"/>
              <w:numPr>
                <w:ilvl w:val="0"/>
                <w:numId w:val="11"/>
              </w:numPr>
              <w:spacing w:before="22" w:line="268" w:lineRule="auto"/>
              <w:ind w:left="420" w:leftChars="0" w:right="162" w:rightChars="81" w:hanging="420" w:firstLineChars="0"/>
              <w:jc w:val="both"/>
              <w:rPr>
                <w:rFonts w:asciiTheme="minorAscii"/>
                <w:sz w:val="18"/>
                <w:szCs w:val="18"/>
              </w:rPr>
            </w:pPr>
            <w:r>
              <w:rPr>
                <w:rFonts w:asciiTheme="minorAscii"/>
                <w:sz w:val="18"/>
                <w:szCs w:val="18"/>
              </w:rPr>
              <w:t>ELABORAR PEDIDOS DE MODIFICAÇÃO CONTRATUAL, DEVIDAMENTE  JUSTIFICADOS  INDICANDO  AS CONDIÇÕES QUE NÃO  MAIS ATENDEM OS QUESITOS DE MANUTENÇÃO DA NECESSIDADE, ECONOMICIDADE  E O OPORTUNIDADE DA CONTRATAÇÃO E AQUELAS QUE ESTÃO EM DESACORDO COM AS CONDIÇÕES   DEFINIDAS NO MODELOS DE EXECUÇÃO E GESTÃO DO CONTRATO, ENCAMINHANDO-OS À ÁREA ADMINISTRATIVA PARA</w:t>
            </w:r>
            <w:r>
              <w:rPr>
                <w:rFonts w:asciiTheme="minorAscii"/>
                <w:spacing w:val="-1"/>
                <w:sz w:val="18"/>
                <w:szCs w:val="18"/>
              </w:rPr>
              <w:t xml:space="preserve"> </w:t>
            </w:r>
            <w:r>
              <w:rPr>
                <w:rFonts w:asciiTheme="minorAscii"/>
                <w:sz w:val="18"/>
                <w:szCs w:val="18"/>
              </w:rPr>
              <w:t>PROVIDÊNCIAS.</w:t>
            </w:r>
          </w:p>
          <w:p>
            <w:pPr>
              <w:pStyle w:val="63"/>
              <w:numPr>
                <w:ilvl w:val="0"/>
                <w:numId w:val="11"/>
              </w:numPr>
              <w:spacing w:line="266" w:lineRule="auto"/>
              <w:ind w:left="420" w:leftChars="0" w:right="162" w:rightChars="81" w:hanging="420" w:firstLineChars="0"/>
              <w:jc w:val="both"/>
              <w:rPr>
                <w:rFonts w:asciiTheme="minorAscii"/>
                <w:sz w:val="18"/>
                <w:szCs w:val="18"/>
              </w:rPr>
            </w:pPr>
            <w:r>
              <w:rPr>
                <w:rFonts w:asciiTheme="minorAscii"/>
                <w:sz w:val="18"/>
                <w:szCs w:val="18"/>
              </w:rPr>
              <w:t xml:space="preserve">MANTER HISTÓRICO DE GESTÃO DO CONTRATO. </w:t>
            </w:r>
          </w:p>
          <w:p>
            <w:pPr>
              <w:pStyle w:val="63"/>
              <w:numPr>
                <w:ilvl w:val="0"/>
                <w:numId w:val="11"/>
              </w:numPr>
              <w:spacing w:line="266" w:lineRule="auto"/>
              <w:ind w:left="420" w:leftChars="0" w:right="162" w:rightChars="81" w:hanging="420" w:firstLineChars="0"/>
              <w:jc w:val="both"/>
              <w:rPr>
                <w:rFonts w:asciiTheme="minorAscii"/>
                <w:sz w:val="18"/>
                <w:szCs w:val="18"/>
              </w:rPr>
            </w:pPr>
            <w:r>
              <w:rPr>
                <w:rFonts w:asciiTheme="minorAscii"/>
                <w:sz w:val="18"/>
                <w:szCs w:val="18"/>
              </w:rPr>
              <w:t>SOLICITAR ADITAMENTO CONTRATUAL, SE NECESSÁRIO.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gridBefore w:val="1"/>
          <w:gridAfter w:val="1"/>
          <w:wBefore w:w="3" w:type="dxa"/>
          <w:wAfter w:w="1" w:type="dxa"/>
          <w:trHeight w:val="2833" w:hRule="atLeast"/>
          <w:jc w:val="center"/>
        </w:trPr>
        <w:tc>
          <w:tcPr>
            <w:tcW w:w="1579" w:type="dxa"/>
            <w:vMerge w:val="continue"/>
            <w:tcBorders>
              <w:top w:val="nil"/>
              <w:left w:val="single" w:color="000000" w:sz="6" w:space="0"/>
              <w:bottom w:val="single" w:color="B2B2B2" w:sz="4" w:space="0"/>
              <w:right w:val="single" w:color="000000" w:sz="6" w:space="0"/>
            </w:tcBorders>
          </w:tcPr>
          <w:p>
            <w:pPr>
              <w:rPr>
                <w:rFonts w:asciiTheme="minorAscii"/>
                <w:sz w:val="18"/>
                <w:szCs w:val="18"/>
              </w:rPr>
            </w:pPr>
          </w:p>
        </w:tc>
        <w:tc>
          <w:tcPr>
            <w:tcW w:w="1488" w:type="dxa"/>
            <w:gridSpan w:val="2"/>
            <w:tcBorders>
              <w:top w:val="single" w:color="000000" w:sz="6" w:space="0"/>
              <w:left w:val="single" w:color="000000" w:sz="6" w:space="0"/>
              <w:bottom w:val="single" w:color="000000" w:sz="6" w:space="0"/>
            </w:tcBorders>
            <w:vAlign w:val="center"/>
          </w:tcPr>
          <w:p>
            <w:pPr>
              <w:pStyle w:val="63"/>
              <w:jc w:val="center"/>
              <w:rPr>
                <w:rFonts w:asciiTheme="minorAscii"/>
                <w:sz w:val="18"/>
                <w:szCs w:val="18"/>
              </w:rPr>
            </w:pPr>
          </w:p>
          <w:p>
            <w:pPr>
              <w:pStyle w:val="63"/>
              <w:jc w:val="center"/>
              <w:rPr>
                <w:rFonts w:asciiTheme="minorAscii"/>
                <w:sz w:val="18"/>
                <w:szCs w:val="18"/>
              </w:rPr>
            </w:pPr>
          </w:p>
          <w:p>
            <w:pPr>
              <w:pStyle w:val="63"/>
              <w:jc w:val="center"/>
              <w:rPr>
                <w:rFonts w:asciiTheme="minorAscii"/>
                <w:sz w:val="18"/>
                <w:szCs w:val="18"/>
              </w:rPr>
            </w:pPr>
          </w:p>
          <w:p>
            <w:pPr>
              <w:pStyle w:val="63"/>
              <w:jc w:val="center"/>
              <w:rPr>
                <w:rFonts w:asciiTheme="minorAscii"/>
                <w:sz w:val="18"/>
                <w:szCs w:val="18"/>
              </w:rPr>
            </w:pPr>
          </w:p>
          <w:p>
            <w:pPr>
              <w:pStyle w:val="63"/>
              <w:jc w:val="center"/>
              <w:rPr>
                <w:rFonts w:asciiTheme="minorAscii"/>
                <w:sz w:val="18"/>
                <w:szCs w:val="18"/>
              </w:rPr>
            </w:pPr>
          </w:p>
          <w:p>
            <w:pPr>
              <w:pStyle w:val="63"/>
              <w:jc w:val="center"/>
              <w:rPr>
                <w:rFonts w:asciiTheme="minorAscii"/>
                <w:sz w:val="18"/>
                <w:szCs w:val="18"/>
              </w:rPr>
            </w:pPr>
          </w:p>
          <w:p>
            <w:pPr>
              <w:pStyle w:val="63"/>
              <w:spacing w:before="7"/>
              <w:jc w:val="center"/>
              <w:rPr>
                <w:rFonts w:asciiTheme="minorAscii"/>
                <w:sz w:val="18"/>
                <w:szCs w:val="18"/>
              </w:rPr>
            </w:pPr>
          </w:p>
          <w:p>
            <w:pPr>
              <w:pStyle w:val="63"/>
              <w:ind w:left="14"/>
              <w:jc w:val="center"/>
              <w:rPr>
                <w:rFonts w:asciiTheme="minorAscii"/>
                <w:sz w:val="18"/>
                <w:szCs w:val="18"/>
              </w:rPr>
            </w:pPr>
            <w:r>
              <w:rPr>
                <w:rFonts w:asciiTheme="minorAscii"/>
                <w:sz w:val="18"/>
                <w:szCs w:val="18"/>
              </w:rPr>
              <w:t>Fiscal Técnico</w:t>
            </w:r>
          </w:p>
        </w:tc>
        <w:tc>
          <w:tcPr>
            <w:tcW w:w="6176" w:type="dxa"/>
            <w:gridSpan w:val="2"/>
            <w:tcBorders>
              <w:top w:val="single" w:color="000000" w:sz="6" w:space="0"/>
              <w:bottom w:val="single" w:color="000000" w:sz="6" w:space="0"/>
            </w:tcBorders>
          </w:tcPr>
          <w:p>
            <w:pPr>
              <w:pStyle w:val="63"/>
              <w:spacing w:before="9"/>
              <w:rPr>
                <w:rFonts w:asciiTheme="minorAscii"/>
                <w:sz w:val="18"/>
                <w:szCs w:val="18"/>
              </w:rPr>
            </w:pPr>
          </w:p>
          <w:p>
            <w:pPr>
              <w:pStyle w:val="63"/>
              <w:numPr>
                <w:ilvl w:val="0"/>
                <w:numId w:val="11"/>
              </w:numPr>
              <w:ind w:left="420" w:leftChars="0" w:right="162" w:rightChars="81" w:hanging="420" w:firstLineChars="0"/>
              <w:jc w:val="both"/>
              <w:rPr>
                <w:rFonts w:asciiTheme="minorAscii"/>
                <w:sz w:val="18"/>
                <w:szCs w:val="18"/>
              </w:rPr>
            </w:pPr>
            <w:r>
              <w:rPr>
                <w:rFonts w:asciiTheme="minorAscii"/>
                <w:sz w:val="18"/>
                <w:szCs w:val="18"/>
              </w:rPr>
              <w:t xml:space="preserve">Participar da reunião inicial com a </w:t>
            </w:r>
            <w:r>
              <w:rPr>
                <w:rFonts w:asciiTheme="minorAscii"/>
                <w:sz w:val="18"/>
                <w:szCs w:val="18"/>
                <w:lang w:val="pt-BR"/>
              </w:rPr>
              <w:t>CONTRATADA</w:t>
            </w:r>
            <w:r>
              <w:rPr>
                <w:rFonts w:asciiTheme="minorAscii"/>
                <w:sz w:val="18"/>
                <w:szCs w:val="18"/>
              </w:rPr>
              <w:t>.</w:t>
            </w:r>
          </w:p>
          <w:p>
            <w:pPr>
              <w:pStyle w:val="63"/>
              <w:numPr>
                <w:ilvl w:val="0"/>
                <w:numId w:val="11"/>
              </w:numPr>
              <w:spacing w:before="22"/>
              <w:ind w:left="420" w:leftChars="0" w:right="162" w:rightChars="81" w:hanging="420" w:firstLineChars="0"/>
              <w:jc w:val="both"/>
              <w:rPr>
                <w:rFonts w:asciiTheme="minorAscii"/>
                <w:sz w:val="18"/>
                <w:szCs w:val="18"/>
              </w:rPr>
            </w:pPr>
            <w:r>
              <w:rPr>
                <w:rFonts w:asciiTheme="minorAscii"/>
                <w:sz w:val="18"/>
                <w:szCs w:val="18"/>
              </w:rPr>
              <w:t xml:space="preserve">Receber da </w:t>
            </w:r>
            <w:r>
              <w:rPr>
                <w:rFonts w:asciiTheme="minorAscii"/>
                <w:sz w:val="18"/>
                <w:szCs w:val="18"/>
                <w:lang w:val="pt-BR"/>
              </w:rPr>
              <w:t>CONTRATADA</w:t>
            </w:r>
            <w:r>
              <w:rPr>
                <w:rFonts w:asciiTheme="minorAscii"/>
                <w:sz w:val="18"/>
                <w:szCs w:val="18"/>
              </w:rPr>
              <w:t xml:space="preserve"> os itens especificados na Ordem de Serviço.</w:t>
            </w:r>
          </w:p>
          <w:p>
            <w:pPr>
              <w:pStyle w:val="63"/>
              <w:numPr>
                <w:ilvl w:val="0"/>
                <w:numId w:val="11"/>
              </w:numPr>
              <w:spacing w:before="20" w:line="271" w:lineRule="auto"/>
              <w:ind w:left="420" w:leftChars="0" w:right="162" w:rightChars="81" w:hanging="420" w:firstLineChars="0"/>
              <w:jc w:val="both"/>
              <w:rPr>
                <w:rFonts w:asciiTheme="minorAscii"/>
                <w:sz w:val="18"/>
                <w:szCs w:val="18"/>
              </w:rPr>
            </w:pPr>
            <w:r>
              <w:rPr>
                <w:rFonts w:asciiTheme="minorAscii"/>
                <w:sz w:val="18"/>
                <w:szCs w:val="18"/>
              </w:rPr>
              <w:t>Emitir o Termo de Recebimento Provisório quando da entrega do objeto resultante de cada Ordem de Serviço.</w:t>
            </w:r>
          </w:p>
          <w:p>
            <w:pPr>
              <w:pStyle w:val="63"/>
              <w:numPr>
                <w:ilvl w:val="0"/>
                <w:numId w:val="11"/>
              </w:numPr>
              <w:spacing w:line="268" w:lineRule="auto"/>
              <w:ind w:left="420" w:leftChars="0" w:right="162" w:rightChars="81" w:hanging="420" w:firstLineChars="0"/>
              <w:jc w:val="both"/>
              <w:rPr>
                <w:rFonts w:asciiTheme="minorAscii"/>
                <w:sz w:val="18"/>
                <w:szCs w:val="18"/>
              </w:rPr>
            </w:pPr>
            <w:r>
              <w:rPr>
                <w:rFonts w:asciiTheme="minorAscii"/>
                <w:sz w:val="18"/>
                <w:szCs w:val="18"/>
              </w:rPr>
              <w:t>Realizar, juntamente com o Fiscal Requisitante, a avaliação da qualidade dos serviços realizados, com apoio das Listas de Verificação e de acordo com os Critérios de Aceitação previamente definidos, para verificar a existência de não conformidades.</w:t>
            </w:r>
          </w:p>
          <w:p>
            <w:pPr>
              <w:pStyle w:val="63"/>
              <w:numPr>
                <w:ilvl w:val="0"/>
                <w:numId w:val="11"/>
              </w:numPr>
              <w:spacing w:line="268" w:lineRule="auto"/>
              <w:ind w:left="420" w:leftChars="0" w:right="162" w:rightChars="81" w:hanging="420" w:firstLineChars="0"/>
              <w:jc w:val="both"/>
              <w:rPr>
                <w:rFonts w:asciiTheme="minorAscii"/>
                <w:sz w:val="18"/>
                <w:szCs w:val="18"/>
              </w:rPr>
            </w:pPr>
            <w:r>
              <w:rPr>
                <w:rFonts w:asciiTheme="minorAscii"/>
                <w:sz w:val="18"/>
                <w:szCs w:val="18"/>
              </w:rPr>
              <w:t xml:space="preserve">Verificar  a manutenção das condições definidas no Modelo de Execução do contrato.   </w:t>
            </w:r>
          </w:p>
          <w:p>
            <w:pPr>
              <w:pStyle w:val="63"/>
              <w:numPr>
                <w:ilvl w:val="0"/>
                <w:numId w:val="11"/>
              </w:numPr>
              <w:spacing w:line="268" w:lineRule="auto"/>
              <w:ind w:left="420" w:leftChars="0" w:right="162" w:rightChars="81" w:hanging="420" w:firstLineChars="0"/>
              <w:jc w:val="both"/>
              <w:rPr>
                <w:rFonts w:asciiTheme="minorAscii"/>
                <w:sz w:val="18"/>
                <w:szCs w:val="18"/>
              </w:rPr>
            </w:pPr>
            <w:r>
              <w:rPr>
                <w:rFonts w:asciiTheme="minorAscii"/>
                <w:sz w:val="18"/>
                <w:szCs w:val="18"/>
              </w:rPr>
              <w:t>Apoiar o Fiscal Requisitante na identificação das não conformidades para encaminhamento ao Gestor do</w:t>
            </w:r>
            <w:r>
              <w:rPr>
                <w:rFonts w:asciiTheme="minorAscii"/>
                <w:spacing w:val="2"/>
                <w:sz w:val="18"/>
                <w:szCs w:val="18"/>
              </w:rPr>
              <w:t xml:space="preserve"> </w:t>
            </w:r>
            <w:r>
              <w:rPr>
                <w:rFonts w:asciiTheme="minorAscii"/>
                <w:sz w:val="18"/>
                <w:szCs w:val="18"/>
              </w:rPr>
              <w:t>Contrato.</w:t>
            </w:r>
          </w:p>
          <w:p>
            <w:pPr>
              <w:pStyle w:val="63"/>
              <w:numPr>
                <w:ilvl w:val="0"/>
                <w:numId w:val="11"/>
              </w:numPr>
              <w:spacing w:line="271" w:lineRule="auto"/>
              <w:ind w:left="420" w:leftChars="0" w:right="162" w:rightChars="81" w:hanging="420" w:firstLineChars="0"/>
              <w:jc w:val="both"/>
              <w:rPr>
                <w:rFonts w:asciiTheme="minorAscii"/>
                <w:sz w:val="18"/>
                <w:szCs w:val="18"/>
              </w:rPr>
            </w:pPr>
            <w:r>
              <w:rPr>
                <w:rFonts w:asciiTheme="minorAscii"/>
                <w:sz w:val="18"/>
                <w:szCs w:val="18"/>
              </w:rPr>
              <w:t>Verificar, com apoio do Fiscal Requisitante e Administrativo, se os quesitos de necessidade, economicidade e oportunidade da contratação continuam sendo satisfeitos.</w:t>
            </w:r>
          </w:p>
          <w:p>
            <w:pPr>
              <w:pStyle w:val="63"/>
              <w:numPr>
                <w:ilvl w:val="0"/>
                <w:numId w:val="11"/>
              </w:numPr>
              <w:spacing w:line="169" w:lineRule="exact"/>
              <w:ind w:left="420" w:leftChars="0" w:right="162" w:rightChars="81" w:hanging="420" w:firstLineChars="0"/>
              <w:jc w:val="both"/>
              <w:rPr>
                <w:rFonts w:asciiTheme="minorAscii"/>
                <w:sz w:val="18"/>
                <w:szCs w:val="18"/>
              </w:rPr>
            </w:pPr>
            <w:r>
              <w:rPr>
                <w:rFonts w:asciiTheme="minorAscii"/>
                <w:sz w:val="18"/>
                <w:szCs w:val="18"/>
              </w:rPr>
              <w:t xml:space="preserve">Encaminhar as demandas de correção à </w:t>
            </w:r>
            <w:r>
              <w:rPr>
                <w:rFonts w:asciiTheme="minorAscii"/>
                <w:sz w:val="18"/>
                <w:szCs w:val="18"/>
                <w:lang w:val="pt-BR"/>
              </w:rPr>
              <w:t>CONTRATADA</w:t>
            </w:r>
            <w:r>
              <w:rPr>
                <w:rFonts w:asciiTheme="minorAscii"/>
                <w:sz w:val="18"/>
                <w:szCs w:val="18"/>
              </w:rPr>
              <w:t>, por delegação do Gestor do Contrato.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gridBefore w:val="1"/>
          <w:gridAfter w:val="1"/>
          <w:wBefore w:w="3" w:type="dxa"/>
          <w:wAfter w:w="1" w:type="dxa"/>
          <w:trHeight w:val="611" w:hRule="atLeast"/>
          <w:jc w:val="center"/>
        </w:trPr>
        <w:tc>
          <w:tcPr>
            <w:tcW w:w="1579" w:type="dxa"/>
            <w:vMerge w:val="continue"/>
            <w:tcBorders>
              <w:top w:val="nil"/>
              <w:left w:val="single" w:color="000000" w:sz="6" w:space="0"/>
              <w:bottom w:val="nil"/>
              <w:right w:val="single" w:color="000000" w:sz="6" w:space="0"/>
            </w:tcBorders>
          </w:tcPr>
          <w:p>
            <w:pPr>
              <w:rPr>
                <w:rFonts w:asciiTheme="minorAscii"/>
                <w:sz w:val="18"/>
                <w:szCs w:val="18"/>
              </w:rPr>
            </w:pPr>
          </w:p>
        </w:tc>
        <w:tc>
          <w:tcPr>
            <w:tcW w:w="1488" w:type="dxa"/>
            <w:gridSpan w:val="2"/>
            <w:tcBorders>
              <w:top w:val="single" w:color="000000" w:sz="6" w:space="0"/>
              <w:left w:val="single" w:color="000000" w:sz="6" w:space="0"/>
              <w:bottom w:val="single" w:color="000000" w:sz="6" w:space="0"/>
            </w:tcBorders>
            <w:vAlign w:val="center"/>
          </w:tcPr>
          <w:p>
            <w:pPr>
              <w:pStyle w:val="63"/>
              <w:spacing w:before="11"/>
              <w:jc w:val="center"/>
              <w:rPr>
                <w:rFonts w:asciiTheme="minorAscii"/>
                <w:sz w:val="18"/>
                <w:szCs w:val="18"/>
              </w:rPr>
            </w:pPr>
          </w:p>
          <w:p>
            <w:pPr>
              <w:pStyle w:val="63"/>
              <w:ind w:left="14"/>
              <w:jc w:val="center"/>
              <w:rPr>
                <w:rFonts w:asciiTheme="minorAscii"/>
                <w:sz w:val="18"/>
                <w:szCs w:val="18"/>
              </w:rPr>
            </w:pPr>
            <w:r>
              <w:rPr>
                <w:rFonts w:asciiTheme="minorAscii"/>
                <w:sz w:val="18"/>
                <w:szCs w:val="18"/>
              </w:rPr>
              <w:t>Fiscal Requisitante</w:t>
            </w:r>
          </w:p>
        </w:tc>
        <w:tc>
          <w:tcPr>
            <w:tcW w:w="6176" w:type="dxa"/>
            <w:gridSpan w:val="2"/>
            <w:tcBorders>
              <w:top w:val="single" w:color="000000" w:sz="6" w:space="0"/>
              <w:bottom w:val="single" w:color="000000" w:sz="6" w:space="0"/>
            </w:tcBorders>
          </w:tcPr>
          <w:p>
            <w:pPr>
              <w:pStyle w:val="63"/>
              <w:spacing w:before="9"/>
              <w:rPr>
                <w:rFonts w:asciiTheme="minorAscii"/>
                <w:sz w:val="18"/>
                <w:szCs w:val="18"/>
              </w:rPr>
            </w:pPr>
          </w:p>
          <w:p>
            <w:pPr>
              <w:pStyle w:val="63"/>
              <w:numPr>
                <w:ilvl w:val="0"/>
                <w:numId w:val="11"/>
              </w:numPr>
              <w:spacing w:line="271" w:lineRule="auto"/>
              <w:ind w:left="420" w:leftChars="0" w:right="162" w:rightChars="0" w:hanging="420" w:firstLineChars="0"/>
              <w:jc w:val="both"/>
              <w:rPr>
                <w:rFonts w:asciiTheme="minorAscii"/>
                <w:sz w:val="18"/>
                <w:szCs w:val="18"/>
              </w:rPr>
            </w:pPr>
            <w:r>
              <w:rPr>
                <w:rFonts w:asciiTheme="minorAscii"/>
                <w:sz w:val="18"/>
                <w:szCs w:val="18"/>
              </w:rPr>
              <w:t xml:space="preserve">Participar da reunião inicial com a </w:t>
            </w:r>
            <w:r>
              <w:rPr>
                <w:rFonts w:asciiTheme="minorAscii"/>
                <w:sz w:val="18"/>
                <w:szCs w:val="18"/>
                <w:lang w:val="pt-BR"/>
              </w:rPr>
              <w:t>CONTRATADA</w:t>
            </w:r>
            <w:r>
              <w:rPr>
                <w:rFonts w:asciiTheme="minorAscii"/>
                <w:sz w:val="18"/>
                <w:szCs w:val="18"/>
              </w:rPr>
              <w:t xml:space="preserve">. </w:t>
            </w:r>
          </w:p>
          <w:p>
            <w:pPr>
              <w:pStyle w:val="63"/>
              <w:numPr>
                <w:ilvl w:val="0"/>
                <w:numId w:val="11"/>
              </w:numPr>
              <w:spacing w:line="271" w:lineRule="auto"/>
              <w:ind w:left="420" w:leftChars="0" w:right="162" w:rightChars="0" w:hanging="420" w:firstLineChars="0"/>
              <w:jc w:val="both"/>
              <w:rPr>
                <w:rFonts w:asciiTheme="minorAscii"/>
                <w:sz w:val="18"/>
                <w:szCs w:val="18"/>
              </w:rPr>
            </w:pPr>
            <w:r>
              <w:rPr>
                <w:rFonts w:asciiTheme="minorAscii"/>
                <w:sz w:val="18"/>
                <w:szCs w:val="18"/>
              </w:rPr>
              <w:t>Assinatura do Termo de Recebimento Definitivo.</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Avaliar a qualidade dos produtos entregues.</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Identificar não conformidades.</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Verificar a manutenção das condições definidas.</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Verificar, com apoio do Fiscal Técnico e Administrativo, se os quesitos de necessidade,</w:t>
            </w:r>
            <w:r>
              <w:rPr>
                <w:rFonts w:hint="default" w:asciiTheme="minorAscii"/>
                <w:sz w:val="18"/>
                <w:szCs w:val="18"/>
                <w:lang w:val="pt-BR"/>
              </w:rPr>
              <w:t xml:space="preserve"> </w:t>
            </w:r>
            <w:r>
              <w:rPr>
                <w:rFonts w:hint="default" w:asciiTheme="minorAscii"/>
                <w:sz w:val="18"/>
                <w:szCs w:val="18"/>
              </w:rPr>
              <w:t>economicidade e oportunidade da contratação continuam sendo satisfeitos.</w:t>
            </w:r>
          </w:p>
          <w:p>
            <w:pPr>
              <w:pStyle w:val="63"/>
              <w:numPr>
                <w:ilvl w:val="0"/>
                <w:numId w:val="11"/>
              </w:numPr>
              <w:spacing w:line="271" w:lineRule="auto"/>
              <w:ind w:left="420" w:leftChars="0" w:right="162" w:rightChars="0" w:hanging="420" w:firstLineChars="0"/>
              <w:jc w:val="both"/>
              <w:rPr>
                <w:rFonts w:asciiTheme="minorAscii"/>
                <w:sz w:val="18"/>
                <w:szCs w:val="18"/>
              </w:rPr>
            </w:pPr>
            <w:r>
              <w:rPr>
                <w:rFonts w:hint="default" w:asciiTheme="minorAscii"/>
                <w:sz w:val="18"/>
                <w:szCs w:val="18"/>
              </w:rPr>
              <w:t>Verificar a manutenção das condições definidas no Modelo de Gestão do contrato.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gridBefore w:val="1"/>
          <w:gridAfter w:val="1"/>
          <w:wBefore w:w="3" w:type="dxa"/>
          <w:wAfter w:w="1" w:type="dxa"/>
          <w:trHeight w:val="611" w:hRule="atLeast"/>
          <w:jc w:val="center"/>
        </w:trPr>
        <w:tc>
          <w:tcPr>
            <w:tcW w:w="1579" w:type="dxa"/>
            <w:tcBorders>
              <w:top w:val="nil"/>
              <w:left w:val="single" w:color="000000" w:sz="6" w:space="0"/>
              <w:bottom w:val="single" w:color="B2B2B2" w:sz="4" w:space="0"/>
              <w:right w:val="single" w:color="000000" w:sz="6" w:space="0"/>
            </w:tcBorders>
          </w:tcPr>
          <w:p>
            <w:pPr>
              <w:rPr>
                <w:rFonts w:asciiTheme="minorAscii"/>
                <w:sz w:val="18"/>
                <w:szCs w:val="18"/>
              </w:rPr>
            </w:pPr>
          </w:p>
        </w:tc>
        <w:tc>
          <w:tcPr>
            <w:tcW w:w="1488" w:type="dxa"/>
            <w:gridSpan w:val="2"/>
            <w:tcBorders>
              <w:top w:val="single" w:color="000000" w:sz="6" w:space="0"/>
              <w:left w:val="single" w:color="000000" w:sz="6" w:space="0"/>
              <w:bottom w:val="nil"/>
            </w:tcBorders>
            <w:vAlign w:val="center"/>
          </w:tcPr>
          <w:p>
            <w:pPr>
              <w:pStyle w:val="63"/>
              <w:ind w:left="14"/>
              <w:jc w:val="center"/>
              <w:rPr>
                <w:rFonts w:asciiTheme="minorAscii"/>
                <w:sz w:val="18"/>
                <w:szCs w:val="18"/>
              </w:rPr>
            </w:pPr>
            <w:r>
              <w:rPr>
                <w:rFonts w:hint="default" w:asciiTheme="minorAscii"/>
                <w:sz w:val="18"/>
                <w:szCs w:val="18"/>
              </w:rPr>
              <w:t>Fiscal Administrativo</w:t>
            </w:r>
          </w:p>
        </w:tc>
        <w:tc>
          <w:tcPr>
            <w:tcW w:w="6176" w:type="dxa"/>
            <w:gridSpan w:val="2"/>
            <w:tcBorders>
              <w:top w:val="single" w:color="000000" w:sz="6" w:space="0"/>
              <w:bottom w:val="nil"/>
            </w:tcBorders>
          </w:tcPr>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 xml:space="preserve">Elaborar o Plano de Fiscalização da </w:t>
            </w:r>
            <w:r>
              <w:rPr>
                <w:rFonts w:hint="default" w:asciiTheme="minorAscii"/>
                <w:sz w:val="18"/>
                <w:szCs w:val="18"/>
                <w:lang w:val="pt-BR"/>
              </w:rPr>
              <w:t>CONTRATADA</w:t>
            </w:r>
            <w:r>
              <w:rPr>
                <w:rFonts w:hint="default" w:asciiTheme="minorAscii"/>
                <w:sz w:val="18"/>
                <w:szCs w:val="18"/>
              </w:rPr>
              <w:t>.</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 xml:space="preserve">Participar da reunião inicial com a </w:t>
            </w:r>
            <w:r>
              <w:rPr>
                <w:rFonts w:hint="default" w:asciiTheme="minorAscii"/>
                <w:sz w:val="18"/>
                <w:szCs w:val="18"/>
                <w:lang w:val="pt-BR"/>
              </w:rPr>
              <w:t>CONTRATADA</w:t>
            </w:r>
            <w:r>
              <w:rPr>
                <w:rFonts w:hint="default" w:asciiTheme="minorAscii"/>
                <w:sz w:val="18"/>
                <w:szCs w:val="18"/>
              </w:rPr>
              <w:t>.</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Avaliar a aderência aos termos contratuais.</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Verificar a manutenção das condições classificatórias.</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 xml:space="preserve">Verificar a regularidade fiscal, trabalhista e previdenciária da </w:t>
            </w:r>
            <w:r>
              <w:rPr>
                <w:rFonts w:hint="default" w:asciiTheme="minorAscii"/>
                <w:sz w:val="18"/>
                <w:szCs w:val="18"/>
                <w:lang w:val="pt-BR"/>
              </w:rPr>
              <w:t>CONTRATADA</w:t>
            </w:r>
            <w:r>
              <w:rPr>
                <w:rFonts w:hint="default" w:asciiTheme="minorAscii"/>
                <w:sz w:val="18"/>
                <w:szCs w:val="18"/>
              </w:rPr>
              <w:t>.</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Encaminhar junto com a Nota Fiscal, orientações para a Área Administrativa na aplicação de</w:t>
            </w:r>
            <w:r>
              <w:rPr>
                <w:rFonts w:hint="default" w:asciiTheme="minorAscii"/>
                <w:sz w:val="18"/>
                <w:szCs w:val="18"/>
                <w:lang w:val="pt-BR"/>
              </w:rPr>
              <w:t xml:space="preserve"> </w:t>
            </w:r>
            <w:r>
              <w:rPr>
                <w:rFonts w:hint="default" w:asciiTheme="minorAscii"/>
                <w:sz w:val="18"/>
                <w:szCs w:val="18"/>
              </w:rPr>
              <w:t>penalidades quando da Liquidação e Pagamento, caso sejam identificadas irregularidades</w:t>
            </w:r>
            <w:r>
              <w:rPr>
                <w:rFonts w:hint="default" w:asciiTheme="minorAscii"/>
                <w:sz w:val="18"/>
                <w:szCs w:val="18"/>
                <w:lang w:val="pt-BR"/>
              </w:rPr>
              <w:t xml:space="preserve"> </w:t>
            </w:r>
            <w:r>
              <w:rPr>
                <w:rFonts w:hint="default" w:asciiTheme="minorAscii"/>
                <w:sz w:val="18"/>
                <w:szCs w:val="18"/>
              </w:rPr>
              <w:t xml:space="preserve">fiscais, trabalhistas ou previdenciárias </w:t>
            </w:r>
            <w:r>
              <w:rPr>
                <w:rFonts w:hint="default" w:asciiTheme="minorAscii"/>
                <w:sz w:val="18"/>
                <w:szCs w:val="18"/>
                <w:lang w:val="pt-BR"/>
              </w:rPr>
              <w:t>CONTRATADA</w:t>
            </w:r>
            <w:r>
              <w:rPr>
                <w:rFonts w:hint="default" w:asciiTheme="minorAscii"/>
                <w:sz w:val="18"/>
                <w:szCs w:val="18"/>
              </w:rPr>
              <w:t>.</w:t>
            </w:r>
          </w:p>
          <w:p>
            <w:pPr>
              <w:pStyle w:val="63"/>
              <w:numPr>
                <w:ilvl w:val="0"/>
                <w:numId w:val="11"/>
              </w:numPr>
              <w:spacing w:line="271" w:lineRule="auto"/>
              <w:ind w:left="420" w:leftChars="0" w:right="162" w:rightChars="0" w:hanging="420" w:firstLineChars="0"/>
              <w:jc w:val="both"/>
              <w:rPr>
                <w:rFonts w:hint="default" w:asciiTheme="minorAscii"/>
                <w:sz w:val="18"/>
                <w:szCs w:val="18"/>
              </w:rPr>
            </w:pPr>
            <w:r>
              <w:rPr>
                <w:rFonts w:hint="default" w:asciiTheme="minorAscii"/>
                <w:sz w:val="18"/>
                <w:szCs w:val="18"/>
              </w:rPr>
              <w:t>Enviar a documentação para liquidação/pagamento.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1" w:hRule="atLeast"/>
          <w:jc w:val="center"/>
        </w:trPr>
        <w:tc>
          <w:tcPr>
            <w:tcW w:w="1583" w:type="dxa"/>
            <w:gridSpan w:val="3"/>
            <w:vMerge w:val="restart"/>
            <w:tcBorders>
              <w:top w:val="single" w:color="000000" w:sz="2" w:space="0"/>
              <w:left w:val="single" w:color="000000" w:sz="6" w:space="0"/>
              <w:bottom w:val="single" w:color="B2B2B2" w:sz="6" w:space="0"/>
              <w:right w:val="single" w:color="000000" w:sz="6" w:space="0"/>
            </w:tcBorders>
          </w:tcPr>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hint="default" w:asciiTheme="minorAscii"/>
                <w:sz w:val="18"/>
                <w:szCs w:val="18"/>
                <w:lang w:val="pt-BR"/>
              </w:rPr>
            </w:pPr>
            <w:r>
              <w:rPr>
                <w:rFonts w:asciiTheme="minorAscii"/>
                <w:sz w:val="18"/>
                <w:szCs w:val="18"/>
                <w:lang w:val="pt-BR"/>
              </w:rPr>
              <w:t>CONTRATADA</w:t>
            </w:r>
          </w:p>
        </w:tc>
        <w:tc>
          <w:tcPr>
            <w:tcW w:w="1488" w:type="dxa"/>
            <w:gridSpan w:val="2"/>
            <w:tcBorders>
              <w:top w:val="single" w:color="B2B2B2" w:sz="6" w:space="0"/>
              <w:left w:val="single" w:color="000000" w:sz="6" w:space="0"/>
              <w:bottom w:val="single" w:color="000000" w:sz="6" w:space="0"/>
              <w:right w:val="single" w:color="B2B2B2" w:sz="6" w:space="0"/>
            </w:tcBorders>
          </w:tcPr>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asciiTheme="minorAscii"/>
                <w:sz w:val="18"/>
                <w:szCs w:val="18"/>
              </w:rPr>
            </w:pPr>
          </w:p>
          <w:p>
            <w:pPr>
              <w:pStyle w:val="63"/>
              <w:spacing w:before="1"/>
              <w:ind w:left="16"/>
              <w:jc w:val="center"/>
              <w:rPr>
                <w:rFonts w:hint="default" w:asciiTheme="minorAscii"/>
                <w:sz w:val="18"/>
                <w:szCs w:val="18"/>
                <w:lang w:val="pt-BR"/>
              </w:rPr>
            </w:pPr>
            <w:r>
              <w:rPr>
                <w:rFonts w:asciiTheme="minorAscii"/>
                <w:sz w:val="18"/>
                <w:szCs w:val="18"/>
              </w:rPr>
              <w:t xml:space="preserve">Preposto da </w:t>
            </w:r>
            <w:r>
              <w:rPr>
                <w:rFonts w:asciiTheme="minorAscii"/>
                <w:sz w:val="18"/>
                <w:szCs w:val="18"/>
                <w:lang w:val="pt-BR"/>
              </w:rPr>
              <w:t>CONTRATADA</w:t>
            </w:r>
          </w:p>
        </w:tc>
        <w:tc>
          <w:tcPr>
            <w:tcW w:w="6176" w:type="dxa"/>
            <w:gridSpan w:val="2"/>
            <w:tcBorders>
              <w:top w:val="single" w:color="B2B2B2" w:sz="6" w:space="0"/>
              <w:left w:val="single" w:color="B2B2B2" w:sz="6" w:space="0"/>
              <w:bottom w:val="single" w:color="000000" w:sz="6" w:space="0"/>
              <w:right w:val="single" w:color="B2B2B2" w:sz="6" w:space="0"/>
            </w:tcBorders>
          </w:tcPr>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Participar da reunião inicial.</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Receber e conferir, quanto aos prazos, completude e clareza, todas as ordens de serviço, planos de trabalho, solicitações do Gestor do Contrato.</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Alocar os profissionais necessários à execução das ordens de serviço, observando a qualificação mínima exigida na contratação.</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Entregar Termos de Ciências assinados pelos novos funcionários, que venham a ser alocados para a execução contratual.</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Acompanhar a realização das ordens de serviço e manter informado o fiscal técnico e gestor do contrato, sempre que demandado, quanto à execução dessas.</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Distribuir as tarefas entre os membros da equipe da </w:t>
            </w:r>
            <w:r>
              <w:rPr>
                <w:rFonts w:asciiTheme="minorAscii"/>
                <w:sz w:val="18"/>
                <w:szCs w:val="18"/>
                <w:lang w:val="pt-BR"/>
              </w:rPr>
              <w:t>CONTRATADA</w:t>
            </w:r>
            <w:r>
              <w:rPr>
                <w:rFonts w:asciiTheme="minorAscii"/>
                <w:sz w:val="18"/>
                <w:szCs w:val="18"/>
              </w:rPr>
              <w:t>.</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Preparar os processos de faturamento, respondendo pela </w:t>
            </w:r>
            <w:r>
              <w:rPr>
                <w:rFonts w:asciiTheme="minorAscii"/>
                <w:sz w:val="18"/>
                <w:szCs w:val="18"/>
                <w:lang w:val="pt-BR"/>
              </w:rPr>
              <w:t>CONTRATADA</w:t>
            </w:r>
            <w:r>
              <w:rPr>
                <w:rFonts w:asciiTheme="minorAscii"/>
                <w:sz w:val="18"/>
                <w:szCs w:val="18"/>
              </w:rPr>
              <w:t xml:space="preserve"> quanto aos possíveis atrasos, às multas, às glosas, aos pedidos de repactuação, aos impostos e a outros elementos do faturamento.</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Participar, periodicamente, a critério do </w:t>
            </w:r>
            <w:r>
              <w:rPr>
                <w:rFonts w:asciiTheme="minorAscii"/>
                <w:sz w:val="18"/>
                <w:szCs w:val="18"/>
                <w:lang w:val="pt-BR"/>
              </w:rPr>
              <w:t>CONTRATANTE</w:t>
            </w:r>
            <w:r>
              <w:rPr>
                <w:rFonts w:asciiTheme="minorAscii"/>
                <w:sz w:val="18"/>
                <w:szCs w:val="18"/>
              </w:rPr>
              <w:t>, de reuniões de acompanhamento das atividades referentes às ordens de serviço em execução.</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Realizar a gestão, no que cabe à </w:t>
            </w:r>
            <w:r>
              <w:rPr>
                <w:rFonts w:asciiTheme="minorAscii"/>
                <w:sz w:val="18"/>
                <w:szCs w:val="18"/>
                <w:lang w:val="pt-BR"/>
              </w:rPr>
              <w:t>CONTRATADA</w:t>
            </w:r>
            <w:r>
              <w:rPr>
                <w:rFonts w:asciiTheme="minorAscii"/>
                <w:sz w:val="18"/>
                <w:szCs w:val="18"/>
              </w:rPr>
              <w:t>, dos aspectos administrativos e legais do contrato.</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Efetuar as correções descritas encaminhadas pelo Gestor do Contrato ou Fiscal Técnico. </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Providenciar a emissão de Nota Fiscal para fins de cobrança e recebimento.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jc w:val="center"/>
        </w:trPr>
        <w:tc>
          <w:tcPr>
            <w:tcW w:w="1583" w:type="dxa"/>
            <w:gridSpan w:val="3"/>
            <w:vMerge w:val="continue"/>
            <w:tcBorders>
              <w:top w:val="nil"/>
              <w:left w:val="single" w:color="000000" w:sz="6" w:space="0"/>
              <w:bottom w:val="single" w:color="B2B2B2" w:sz="6" w:space="0"/>
              <w:right w:val="single" w:color="000000" w:sz="6" w:space="0"/>
            </w:tcBorders>
          </w:tcPr>
          <w:p>
            <w:pPr>
              <w:pStyle w:val="63"/>
              <w:spacing w:before="1"/>
              <w:ind w:left="16"/>
              <w:jc w:val="center"/>
              <w:rPr>
                <w:rFonts w:asciiTheme="minorAscii"/>
                <w:sz w:val="18"/>
                <w:szCs w:val="18"/>
              </w:rPr>
            </w:pPr>
          </w:p>
        </w:tc>
        <w:tc>
          <w:tcPr>
            <w:tcW w:w="1488" w:type="dxa"/>
            <w:gridSpan w:val="2"/>
            <w:tcBorders>
              <w:top w:val="single" w:color="000000" w:sz="6" w:space="0"/>
              <w:left w:val="single" w:color="000000" w:sz="6" w:space="0"/>
              <w:bottom w:val="single" w:color="000000" w:sz="6" w:space="0"/>
              <w:right w:val="single" w:color="B2B2B2" w:sz="6" w:space="0"/>
            </w:tcBorders>
          </w:tcPr>
          <w:p>
            <w:pPr>
              <w:pStyle w:val="63"/>
              <w:spacing w:before="1"/>
              <w:ind w:left="16"/>
              <w:jc w:val="center"/>
              <w:rPr>
                <w:rFonts w:asciiTheme="minorAscii"/>
                <w:sz w:val="18"/>
                <w:szCs w:val="18"/>
              </w:rPr>
            </w:pPr>
          </w:p>
          <w:p>
            <w:pPr>
              <w:pStyle w:val="63"/>
              <w:spacing w:before="1"/>
              <w:ind w:left="16"/>
              <w:jc w:val="center"/>
              <w:rPr>
                <w:rFonts w:hint="default" w:asciiTheme="minorAscii"/>
                <w:sz w:val="18"/>
                <w:szCs w:val="18"/>
                <w:lang w:val="pt-BR"/>
              </w:rPr>
            </w:pPr>
            <w:r>
              <w:rPr>
                <w:rFonts w:asciiTheme="minorAscii"/>
                <w:sz w:val="18"/>
                <w:szCs w:val="18"/>
              </w:rPr>
              <w:t xml:space="preserve">Representante Legal da </w:t>
            </w:r>
            <w:r>
              <w:rPr>
                <w:rFonts w:asciiTheme="minorAscii"/>
                <w:sz w:val="18"/>
                <w:szCs w:val="18"/>
                <w:lang w:val="pt-BR"/>
              </w:rPr>
              <w:t>CONTRATADA</w:t>
            </w:r>
          </w:p>
        </w:tc>
        <w:tc>
          <w:tcPr>
            <w:tcW w:w="6176" w:type="dxa"/>
            <w:gridSpan w:val="2"/>
            <w:tcBorders>
              <w:top w:val="single" w:color="000000" w:sz="6" w:space="0"/>
              <w:left w:val="single" w:color="B2B2B2" w:sz="6" w:space="0"/>
              <w:bottom w:val="single" w:color="000000" w:sz="6" w:space="0"/>
              <w:right w:val="single" w:color="B2B2B2" w:sz="6" w:space="0"/>
            </w:tcBorders>
          </w:tcPr>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Realizar a assinatura do contrato, em nome da </w:t>
            </w:r>
            <w:r>
              <w:rPr>
                <w:rFonts w:asciiTheme="minorAscii"/>
                <w:sz w:val="18"/>
                <w:szCs w:val="18"/>
                <w:lang w:val="pt-BR"/>
              </w:rPr>
              <w:t>CONTRATADA</w:t>
            </w:r>
            <w:r>
              <w:rPr>
                <w:rFonts w:asciiTheme="minorAscii"/>
                <w:sz w:val="18"/>
                <w:szCs w:val="18"/>
              </w:rPr>
              <w:t>.</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Participar da reunião inicial para a apresentação do preposto indicado pela </w:t>
            </w:r>
            <w:r>
              <w:rPr>
                <w:rFonts w:asciiTheme="minorAscii"/>
                <w:sz w:val="18"/>
                <w:szCs w:val="18"/>
                <w:lang w:val="pt-BR"/>
              </w:rPr>
              <w:t>CONTRATADA</w:t>
            </w:r>
            <w:r>
              <w:rPr>
                <w:rFonts w:asciiTheme="minorAscii"/>
                <w:sz w:val="18"/>
                <w:szCs w:val="18"/>
              </w:rPr>
              <w:t xml:space="preserve">. </w:t>
            </w:r>
          </w:p>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Entregar o Termo de Compromisso e Termo de Ciência, devidamente assinados.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jc w:val="center"/>
        </w:trPr>
        <w:tc>
          <w:tcPr>
            <w:tcW w:w="1583" w:type="dxa"/>
            <w:gridSpan w:val="3"/>
            <w:vMerge w:val="continue"/>
            <w:tcBorders>
              <w:top w:val="nil"/>
              <w:left w:val="single" w:color="000000" w:sz="6" w:space="0"/>
              <w:bottom w:val="single" w:color="B2B2B2" w:sz="6" w:space="0"/>
              <w:right w:val="single" w:color="000000" w:sz="6" w:space="0"/>
            </w:tcBorders>
          </w:tcPr>
          <w:p>
            <w:pPr>
              <w:pStyle w:val="63"/>
              <w:spacing w:before="1"/>
              <w:ind w:left="16"/>
              <w:jc w:val="center"/>
              <w:rPr>
                <w:rFonts w:asciiTheme="minorAscii"/>
                <w:sz w:val="18"/>
                <w:szCs w:val="18"/>
              </w:rPr>
            </w:pPr>
          </w:p>
        </w:tc>
        <w:tc>
          <w:tcPr>
            <w:tcW w:w="1488" w:type="dxa"/>
            <w:gridSpan w:val="2"/>
            <w:tcBorders>
              <w:top w:val="single" w:color="000000" w:sz="6" w:space="0"/>
              <w:left w:val="single" w:color="000000" w:sz="6" w:space="0"/>
              <w:bottom w:val="single" w:color="B2B2B2" w:sz="6" w:space="0"/>
              <w:right w:val="single" w:color="B2B2B2" w:sz="6" w:space="0"/>
            </w:tcBorders>
          </w:tcPr>
          <w:p>
            <w:pPr>
              <w:pStyle w:val="63"/>
              <w:spacing w:before="1"/>
              <w:ind w:left="16"/>
              <w:jc w:val="center"/>
              <w:rPr>
                <w:rFonts w:asciiTheme="minorAscii"/>
                <w:sz w:val="18"/>
                <w:szCs w:val="18"/>
              </w:rPr>
            </w:pPr>
          </w:p>
          <w:p>
            <w:pPr>
              <w:pStyle w:val="63"/>
              <w:spacing w:before="1"/>
              <w:ind w:left="16"/>
              <w:jc w:val="center"/>
              <w:rPr>
                <w:rFonts w:hint="default" w:asciiTheme="minorAscii"/>
                <w:sz w:val="18"/>
                <w:szCs w:val="18"/>
                <w:lang w:val="pt-BR"/>
              </w:rPr>
            </w:pPr>
            <w:r>
              <w:rPr>
                <w:rFonts w:asciiTheme="minorAscii"/>
                <w:sz w:val="18"/>
                <w:szCs w:val="18"/>
              </w:rPr>
              <w:t xml:space="preserve">Técnicos da </w:t>
            </w:r>
            <w:r>
              <w:rPr>
                <w:rFonts w:asciiTheme="minorAscii"/>
                <w:sz w:val="18"/>
                <w:szCs w:val="18"/>
                <w:lang w:val="pt-BR"/>
              </w:rPr>
              <w:t>CONTRATADA</w:t>
            </w:r>
          </w:p>
        </w:tc>
        <w:tc>
          <w:tcPr>
            <w:tcW w:w="6176" w:type="dxa"/>
            <w:gridSpan w:val="2"/>
            <w:tcBorders>
              <w:top w:val="single" w:color="000000" w:sz="6" w:space="0"/>
              <w:left w:val="single" w:color="B2B2B2" w:sz="6" w:space="0"/>
              <w:bottom w:val="single" w:color="B2B2B2" w:sz="6" w:space="0"/>
              <w:right w:val="single" w:color="B2B2B2" w:sz="6" w:space="0"/>
            </w:tcBorders>
          </w:tcPr>
          <w:p>
            <w:pPr>
              <w:pStyle w:val="63"/>
              <w:numPr>
                <w:ilvl w:val="0"/>
                <w:numId w:val="11"/>
              </w:numPr>
              <w:spacing w:before="1"/>
              <w:ind w:left="420" w:leftChars="0" w:hanging="420" w:firstLineChars="0"/>
              <w:jc w:val="both"/>
              <w:rPr>
                <w:rFonts w:asciiTheme="minorAscii"/>
                <w:sz w:val="18"/>
                <w:szCs w:val="18"/>
              </w:rPr>
            </w:pPr>
            <w:r>
              <w:rPr>
                <w:rFonts w:asciiTheme="minorAscii"/>
                <w:sz w:val="18"/>
                <w:szCs w:val="18"/>
              </w:rPr>
              <w:t xml:space="preserve">Executar diretamente a manutenção e suporte à solução </w:t>
            </w:r>
            <w:r>
              <w:rPr>
                <w:rFonts w:asciiTheme="minorAscii"/>
                <w:sz w:val="18"/>
                <w:szCs w:val="18"/>
                <w:lang w:val="pt-BR"/>
              </w:rPr>
              <w:t>CONTRATADA</w:t>
            </w:r>
            <w:r>
              <w:rPr>
                <w:rFonts w:asciiTheme="minorAscii"/>
                <w:sz w:val="18"/>
                <w:szCs w:val="18"/>
              </w:rPr>
              <w:t xml:space="preserve">, podendo  ter  acesso físico ao ambiente computacional da </w:t>
            </w:r>
            <w:r>
              <w:rPr>
                <w:rFonts w:asciiTheme="minorAscii"/>
                <w:sz w:val="18"/>
                <w:szCs w:val="18"/>
                <w:lang w:val="pt-BR"/>
              </w:rPr>
              <w:t>CONTRATANTE</w:t>
            </w:r>
            <w:r>
              <w:rPr>
                <w:rFonts w:asciiTheme="minorAscii"/>
                <w:sz w:val="18"/>
                <w:szCs w:val="18"/>
              </w:rPr>
              <w:t>, sem que exista a pessoalidade e a subordinação direta com a mesma.</w:t>
            </w:r>
          </w:p>
        </w:tc>
      </w:tr>
    </w:tbl>
    <w:p>
      <w:pPr>
        <w:numPr>
          <w:ilvl w:val="4"/>
          <w:numId w:val="2"/>
        </w:numPr>
        <w:tabs>
          <w:tab w:val="left" w:pos="993"/>
        </w:tabs>
        <w:spacing w:before="120" w:after="120" w:line="276" w:lineRule="auto"/>
        <w:ind w:left="1685" w:leftChars="0" w:firstLine="0"/>
        <w:jc w:val="both"/>
        <w:rPr>
          <w:rFonts w:hint="default"/>
          <w:b w:val="0"/>
          <w:bCs w:val="0"/>
          <w:sz w:val="21"/>
          <w:szCs w:val="21"/>
        </w:rPr>
      </w:pPr>
      <w:r>
        <w:rPr>
          <w:rFonts w:hint="default"/>
          <w:b w:val="0"/>
          <w:bCs w:val="0"/>
          <w:sz w:val="21"/>
          <w:szCs w:val="21"/>
        </w:rPr>
        <w:t>Os recurso humanos necessários para que</w:t>
      </w:r>
      <w:r>
        <w:rPr>
          <w:rFonts w:hint="default"/>
          <w:b w:val="0"/>
          <w:bCs w:val="0"/>
          <w:sz w:val="21"/>
          <w:szCs w:val="21"/>
          <w:lang w:val="pt-BR"/>
        </w:rPr>
        <w:t xml:space="preserve"> a CONTRATANTE</w:t>
      </w:r>
      <w:r>
        <w:rPr>
          <w:rFonts w:hint="default"/>
          <w:b w:val="0"/>
          <w:bCs w:val="0"/>
          <w:sz w:val="21"/>
          <w:szCs w:val="21"/>
        </w:rPr>
        <w:t xml:space="preserve"> execute a correta gestão do contrato, apresentados na tabela acima, devem ser disponibilizados em</w:t>
      </w:r>
      <w:r>
        <w:rPr>
          <w:rFonts w:hint="default"/>
          <w:b w:val="0"/>
          <w:bCs w:val="0"/>
          <w:sz w:val="21"/>
          <w:szCs w:val="21"/>
          <w:lang w:val="pt-BR"/>
        </w:rPr>
        <w:t xml:space="preserve"> </w:t>
      </w:r>
      <w:r>
        <w:rPr>
          <w:rFonts w:hint="default"/>
          <w:b w:val="0"/>
          <w:bCs w:val="0"/>
          <w:sz w:val="21"/>
          <w:szCs w:val="21"/>
        </w:rPr>
        <w:t>1</w:t>
      </w:r>
      <w:r>
        <w:rPr>
          <w:rFonts w:hint="default"/>
          <w:b w:val="0"/>
          <w:bCs w:val="0"/>
          <w:sz w:val="21"/>
          <w:szCs w:val="21"/>
          <w:lang w:val="pt-BR"/>
        </w:rPr>
        <w:t xml:space="preserve"> (um)</w:t>
      </w:r>
      <w:r>
        <w:rPr>
          <w:rFonts w:hint="default"/>
          <w:b w:val="0"/>
          <w:bCs w:val="0"/>
          <w:sz w:val="21"/>
          <w:szCs w:val="21"/>
        </w:rPr>
        <w:t xml:space="preserve"> para cada </w:t>
      </w:r>
      <w:r>
        <w:rPr>
          <w:rFonts w:hint="default"/>
          <w:b w:val="0"/>
          <w:bCs w:val="0"/>
          <w:sz w:val="21"/>
          <w:szCs w:val="21"/>
          <w:lang w:val="pt-BR"/>
        </w:rPr>
        <w:t>unidade</w:t>
      </w:r>
      <w:r>
        <w:rPr>
          <w:rFonts w:hint="default"/>
          <w:b w:val="0"/>
          <w:bCs w:val="0"/>
          <w:sz w:val="21"/>
          <w:szCs w:val="21"/>
        </w:rPr>
        <w:t>, e, conforme entendimento do TCU, sempre com previsão antecipada de substituto.</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Formas de transferência de conhecimento</w:t>
      </w:r>
    </w:p>
    <w:p>
      <w:pPr>
        <w:numPr>
          <w:ilvl w:val="4"/>
          <w:numId w:val="2"/>
        </w:numPr>
        <w:tabs>
          <w:tab w:val="left" w:pos="993"/>
        </w:tabs>
        <w:spacing w:before="120" w:after="120" w:line="276" w:lineRule="auto"/>
        <w:ind w:left="1685" w:leftChars="0" w:firstLine="0"/>
        <w:jc w:val="both"/>
        <w:rPr>
          <w:rFonts w:hint="default"/>
          <w:b w:val="0"/>
          <w:bCs w:val="0"/>
          <w:sz w:val="21"/>
          <w:szCs w:val="21"/>
        </w:rPr>
      </w:pPr>
      <w:r>
        <w:rPr>
          <w:rFonts w:hint="default"/>
          <w:b w:val="0"/>
          <w:bCs w:val="0"/>
          <w:sz w:val="21"/>
          <w:szCs w:val="21"/>
        </w:rPr>
        <w:t xml:space="preserve">A </w:t>
      </w:r>
      <w:r>
        <w:rPr>
          <w:rFonts w:hint="default"/>
          <w:b w:val="0"/>
          <w:bCs w:val="0"/>
          <w:sz w:val="21"/>
          <w:szCs w:val="21"/>
          <w:lang w:val="pt-BR"/>
        </w:rPr>
        <w:t>CONTRATADA</w:t>
      </w:r>
      <w:r>
        <w:rPr>
          <w:rFonts w:hint="default"/>
          <w:b w:val="0"/>
          <w:bCs w:val="0"/>
          <w:sz w:val="21"/>
          <w:szCs w:val="21"/>
        </w:rPr>
        <w:t xml:space="preserve"> deverá manter continuamente uma base de conhecimento com todas as informações de processos, atividades e tarefas referentes aos</w:t>
      </w:r>
      <w:r>
        <w:rPr>
          <w:rFonts w:hint="default"/>
          <w:b w:val="0"/>
          <w:bCs w:val="0"/>
          <w:sz w:val="21"/>
          <w:szCs w:val="21"/>
          <w:lang w:val="pt-BR"/>
        </w:rPr>
        <w:t xml:space="preserve"> </w:t>
      </w:r>
      <w:r>
        <w:rPr>
          <w:rFonts w:hint="default"/>
          <w:b w:val="0"/>
          <w:bCs w:val="0"/>
          <w:sz w:val="21"/>
          <w:szCs w:val="21"/>
        </w:rPr>
        <w:t>serviços, ocorrências de problemas, suas resoluções e lições aprendidas, tempo de resposta e resolução do problema.</w:t>
      </w:r>
    </w:p>
    <w:p>
      <w:pPr>
        <w:numPr>
          <w:ilvl w:val="4"/>
          <w:numId w:val="2"/>
        </w:numPr>
        <w:tabs>
          <w:tab w:val="left" w:pos="993"/>
        </w:tabs>
        <w:spacing w:before="120" w:after="120" w:line="276" w:lineRule="auto"/>
        <w:ind w:left="1685" w:leftChars="0" w:firstLine="0"/>
        <w:jc w:val="both"/>
        <w:rPr>
          <w:rFonts w:hint="default"/>
          <w:b w:val="0"/>
          <w:bCs w:val="0"/>
          <w:sz w:val="21"/>
          <w:szCs w:val="21"/>
        </w:rPr>
      </w:pPr>
      <w:r>
        <w:rPr>
          <w:rFonts w:hint="default"/>
          <w:b w:val="0"/>
          <w:bCs w:val="0"/>
          <w:sz w:val="21"/>
          <w:szCs w:val="21"/>
        </w:rPr>
        <w:t>Esta base de conhecimento deve estar acessível aos técnicos e gestores d</w:t>
      </w:r>
      <w:r>
        <w:rPr>
          <w:rFonts w:hint="default"/>
          <w:b w:val="0"/>
          <w:bCs w:val="0"/>
          <w:sz w:val="21"/>
          <w:szCs w:val="21"/>
          <w:lang w:val="pt-BR"/>
        </w:rPr>
        <w:t>a CONTRATANTE</w:t>
      </w:r>
      <w:r>
        <w:rPr>
          <w:rFonts w:hint="default"/>
          <w:b w:val="0"/>
          <w:bCs w:val="0"/>
          <w:sz w:val="21"/>
          <w:szCs w:val="21"/>
        </w:rPr>
        <w:t>.</w:t>
      </w:r>
    </w:p>
    <w:p>
      <w:pPr>
        <w:numPr>
          <w:ilvl w:val="3"/>
          <w:numId w:val="2"/>
        </w:numPr>
        <w:tabs>
          <w:tab w:val="left" w:pos="993"/>
        </w:tabs>
        <w:spacing w:before="120" w:after="120" w:line="276" w:lineRule="auto"/>
        <w:ind w:left="1265" w:leftChars="0" w:firstLine="0"/>
        <w:jc w:val="both"/>
        <w:rPr>
          <w:rFonts w:hint="default"/>
          <w:b/>
          <w:bCs/>
          <w:sz w:val="21"/>
          <w:szCs w:val="21"/>
        </w:rPr>
      </w:pPr>
      <w:r>
        <w:rPr>
          <w:rFonts w:hint="default"/>
          <w:b/>
          <w:bCs/>
          <w:sz w:val="21"/>
          <w:szCs w:val="21"/>
        </w:rPr>
        <w:t>Procedimentos de transição e finalização do contrato</w:t>
      </w:r>
    </w:p>
    <w:p>
      <w:pPr>
        <w:numPr>
          <w:ilvl w:val="4"/>
          <w:numId w:val="2"/>
        </w:numPr>
        <w:tabs>
          <w:tab w:val="left" w:pos="993"/>
        </w:tabs>
        <w:spacing w:before="120" w:after="120" w:line="276" w:lineRule="auto"/>
        <w:ind w:left="1685" w:leftChars="0" w:firstLine="0"/>
        <w:jc w:val="both"/>
        <w:rPr>
          <w:rFonts w:hint="default"/>
          <w:b w:val="0"/>
          <w:bCs w:val="0"/>
          <w:sz w:val="21"/>
          <w:szCs w:val="21"/>
        </w:rPr>
      </w:pPr>
      <w:r>
        <w:rPr>
          <w:rFonts w:hint="default"/>
          <w:b w:val="0"/>
          <w:bCs w:val="0"/>
          <w:sz w:val="21"/>
          <w:szCs w:val="21"/>
        </w:rPr>
        <w:t>Ao término do contrato, seja por decurso de vigência ou por suspensão/cancelamento:</w:t>
      </w:r>
    </w:p>
    <w:p>
      <w:pPr>
        <w:numPr>
          <w:ilvl w:val="5"/>
          <w:numId w:val="2"/>
        </w:numPr>
        <w:tabs>
          <w:tab w:val="left" w:pos="993"/>
        </w:tabs>
        <w:spacing w:before="120" w:after="120" w:line="276" w:lineRule="auto"/>
        <w:ind w:left="2105" w:leftChars="0" w:firstLine="0"/>
        <w:jc w:val="both"/>
        <w:rPr>
          <w:rFonts w:hint="default"/>
          <w:b w:val="0"/>
          <w:bCs w:val="0"/>
          <w:sz w:val="21"/>
          <w:szCs w:val="21"/>
        </w:rPr>
      </w:pPr>
      <w:r>
        <w:rPr>
          <w:rFonts w:hint="default"/>
          <w:b w:val="0"/>
          <w:bCs w:val="0"/>
          <w:sz w:val="21"/>
          <w:szCs w:val="21"/>
        </w:rPr>
        <w:t xml:space="preserve">Promover a transição contratual efetuando a transferência de conhecimentos finais para a equipe técnica do </w:t>
      </w:r>
      <w:r>
        <w:rPr>
          <w:rFonts w:hint="default"/>
          <w:b w:val="0"/>
          <w:bCs w:val="0"/>
          <w:sz w:val="21"/>
          <w:szCs w:val="21"/>
          <w:lang w:val="pt-BR"/>
        </w:rPr>
        <w:t>CONTRATANTE</w:t>
      </w:r>
      <w:r>
        <w:rPr>
          <w:rFonts w:hint="default"/>
          <w:b w:val="0"/>
          <w:bCs w:val="0"/>
          <w:sz w:val="21"/>
          <w:szCs w:val="21"/>
        </w:rPr>
        <w:t xml:space="preserve"> ou da nova pessoa</w:t>
      </w:r>
      <w:r>
        <w:rPr>
          <w:rFonts w:hint="default"/>
          <w:b w:val="0"/>
          <w:bCs w:val="0"/>
          <w:sz w:val="21"/>
          <w:szCs w:val="21"/>
          <w:lang w:val="pt-BR"/>
        </w:rPr>
        <w:t xml:space="preserve"> </w:t>
      </w:r>
      <w:r>
        <w:rPr>
          <w:rFonts w:hint="default"/>
          <w:b w:val="0"/>
          <w:bCs w:val="0"/>
          <w:sz w:val="21"/>
          <w:szCs w:val="21"/>
        </w:rPr>
        <w:t>jurídica que porventura venha a assumir a prestação dos serviços, de todos os novos serviços implantados ou modificados, mediante documentação técnica</w:t>
      </w:r>
      <w:r>
        <w:rPr>
          <w:rFonts w:hint="default"/>
          <w:b w:val="0"/>
          <w:bCs w:val="0"/>
          <w:sz w:val="21"/>
          <w:szCs w:val="21"/>
          <w:lang w:val="pt-BR"/>
        </w:rPr>
        <w:t xml:space="preserve"> </w:t>
      </w:r>
      <w:r>
        <w:rPr>
          <w:rFonts w:hint="default"/>
          <w:b w:val="0"/>
          <w:bCs w:val="0"/>
          <w:sz w:val="21"/>
          <w:szCs w:val="21"/>
        </w:rPr>
        <w:t xml:space="preserve">em repositório adotado pelo </w:t>
      </w:r>
      <w:r>
        <w:rPr>
          <w:rFonts w:hint="default"/>
          <w:b w:val="0"/>
          <w:bCs w:val="0"/>
          <w:sz w:val="21"/>
          <w:szCs w:val="21"/>
          <w:lang w:val="pt-BR"/>
        </w:rPr>
        <w:t>CONTRATANTE</w:t>
      </w:r>
      <w:r>
        <w:rPr>
          <w:rFonts w:hint="default"/>
          <w:b w:val="0"/>
          <w:bCs w:val="0"/>
          <w:sz w:val="21"/>
          <w:szCs w:val="21"/>
        </w:rPr>
        <w:t xml:space="preserve"> para esse fim.</w:t>
      </w:r>
    </w:p>
    <w:p>
      <w:pPr>
        <w:numPr>
          <w:ilvl w:val="5"/>
          <w:numId w:val="2"/>
        </w:numPr>
        <w:tabs>
          <w:tab w:val="left" w:pos="993"/>
        </w:tabs>
        <w:spacing w:before="120" w:after="120" w:line="276" w:lineRule="auto"/>
        <w:ind w:left="2105" w:leftChars="0" w:firstLine="0"/>
        <w:jc w:val="both"/>
        <w:rPr>
          <w:rFonts w:hint="default"/>
          <w:b w:val="0"/>
          <w:bCs w:val="0"/>
          <w:sz w:val="21"/>
          <w:szCs w:val="21"/>
        </w:rPr>
      </w:pPr>
      <w:r>
        <w:rPr>
          <w:rFonts w:hint="default"/>
          <w:b w:val="0"/>
          <w:bCs w:val="0"/>
          <w:sz w:val="21"/>
          <w:szCs w:val="21"/>
        </w:rPr>
        <w:t>Manter no mínimo por 15 (quinze) dias após o término do contrato os softwares utilizados para execução dos serviços objeto deste contrato; e</w:t>
      </w:r>
    </w:p>
    <w:p>
      <w:pPr>
        <w:numPr>
          <w:ilvl w:val="5"/>
          <w:numId w:val="2"/>
        </w:numPr>
        <w:tabs>
          <w:tab w:val="left" w:pos="993"/>
        </w:tabs>
        <w:spacing w:before="120" w:after="120" w:line="276" w:lineRule="auto"/>
        <w:ind w:left="2105" w:leftChars="0" w:firstLine="0"/>
        <w:jc w:val="both"/>
        <w:rPr>
          <w:rFonts w:hint="default"/>
          <w:b w:val="0"/>
          <w:bCs w:val="0"/>
          <w:sz w:val="21"/>
          <w:szCs w:val="21"/>
        </w:rPr>
      </w:pPr>
      <w:r>
        <w:rPr>
          <w:rFonts w:hint="default"/>
          <w:b w:val="0"/>
          <w:bCs w:val="0"/>
          <w:sz w:val="21"/>
          <w:szCs w:val="21"/>
          <w:lang w:val="pt-BR"/>
        </w:rPr>
        <w:t>D</w:t>
      </w:r>
      <w:r>
        <w:rPr>
          <w:rFonts w:hint="default"/>
          <w:b w:val="0"/>
          <w:bCs w:val="0"/>
          <w:sz w:val="21"/>
          <w:szCs w:val="21"/>
        </w:rPr>
        <w:t>isponibilizar as bases de dados dos softwares utilizados para execução dos serviços objeto deste contrato.</w:t>
      </w:r>
    </w:p>
    <w:p>
      <w:pPr>
        <w:numPr>
          <w:ilvl w:val="5"/>
          <w:numId w:val="2"/>
        </w:numPr>
        <w:tabs>
          <w:tab w:val="left" w:pos="993"/>
        </w:tabs>
        <w:spacing w:before="120" w:after="120" w:line="276" w:lineRule="auto"/>
        <w:ind w:left="2105" w:leftChars="0" w:firstLine="0"/>
        <w:jc w:val="both"/>
        <w:rPr>
          <w:rFonts w:hint="default"/>
          <w:b w:val="0"/>
          <w:bCs w:val="0"/>
          <w:sz w:val="21"/>
          <w:szCs w:val="21"/>
        </w:rPr>
      </w:pPr>
      <w:r>
        <w:rPr>
          <w:rFonts w:hint="default"/>
          <w:b w:val="0"/>
          <w:bCs w:val="0"/>
          <w:sz w:val="21"/>
          <w:szCs w:val="21"/>
        </w:rPr>
        <w:t xml:space="preserve">Realizar o recolhimento de todo o hardware disponibilizado no prazo de </w:t>
      </w:r>
      <w:r>
        <w:rPr>
          <w:rFonts w:hint="default"/>
          <w:b w:val="0"/>
          <w:bCs w:val="0"/>
          <w:sz w:val="21"/>
          <w:szCs w:val="21"/>
          <w:lang w:val="pt-BR"/>
        </w:rPr>
        <w:t>30</w:t>
      </w:r>
      <w:r>
        <w:rPr>
          <w:rFonts w:hint="default"/>
          <w:b w:val="0"/>
          <w:bCs w:val="0"/>
          <w:sz w:val="21"/>
          <w:szCs w:val="21"/>
        </w:rPr>
        <w:t xml:space="preserve"> (</w:t>
      </w:r>
      <w:r>
        <w:rPr>
          <w:rFonts w:hint="default"/>
          <w:b w:val="0"/>
          <w:bCs w:val="0"/>
          <w:sz w:val="21"/>
          <w:szCs w:val="21"/>
          <w:lang w:val="pt-BR"/>
        </w:rPr>
        <w:t>trinta</w:t>
      </w:r>
      <w:r>
        <w:rPr>
          <w:rFonts w:hint="default"/>
          <w:b w:val="0"/>
          <w:bCs w:val="0"/>
          <w:sz w:val="21"/>
          <w:szCs w:val="21"/>
        </w:rPr>
        <w:t>) dias.</w:t>
      </w:r>
    </w:p>
    <w:p>
      <w:pPr>
        <w:numPr>
          <w:ilvl w:val="5"/>
          <w:numId w:val="2"/>
        </w:numPr>
        <w:tabs>
          <w:tab w:val="left" w:pos="993"/>
        </w:tabs>
        <w:spacing w:before="120" w:after="120" w:line="276" w:lineRule="auto"/>
        <w:ind w:left="2105" w:leftChars="0" w:firstLine="0"/>
        <w:jc w:val="both"/>
        <w:rPr>
          <w:rFonts w:hint="default"/>
          <w:b w:val="0"/>
          <w:bCs w:val="0"/>
          <w:sz w:val="21"/>
          <w:szCs w:val="21"/>
        </w:rPr>
      </w:pPr>
      <w:r>
        <w:rPr>
          <w:rFonts w:hint="default"/>
          <w:b w:val="0"/>
          <w:bCs w:val="0"/>
          <w:sz w:val="21"/>
          <w:szCs w:val="21"/>
        </w:rPr>
        <w:t>A memória interna de todo hardware recolhido deverá ser resetada na presenta de integrante da equipe técnica d</w:t>
      </w:r>
      <w:r>
        <w:rPr>
          <w:rFonts w:hint="default"/>
          <w:b w:val="0"/>
          <w:bCs w:val="0"/>
          <w:sz w:val="21"/>
          <w:szCs w:val="21"/>
          <w:lang w:val="pt-BR"/>
        </w:rPr>
        <w:t>a CONTRATANTE</w:t>
      </w:r>
      <w:r>
        <w:rPr>
          <w:rFonts w:hint="default"/>
          <w:b w:val="0"/>
          <w:bCs w:val="0"/>
          <w:sz w:val="21"/>
          <w:szCs w:val="21"/>
        </w:rPr>
        <w:t>.</w:t>
      </w:r>
    </w:p>
    <w:p>
      <w:pPr>
        <w:numPr>
          <w:ilvl w:val="5"/>
          <w:numId w:val="2"/>
        </w:numPr>
        <w:tabs>
          <w:tab w:val="left" w:pos="993"/>
        </w:tabs>
        <w:spacing w:before="120" w:after="120" w:line="276" w:lineRule="auto"/>
        <w:ind w:left="2105" w:leftChars="0" w:firstLine="0"/>
        <w:jc w:val="both"/>
        <w:rPr>
          <w:rFonts w:hint="default"/>
          <w:b w:val="0"/>
          <w:bCs w:val="0"/>
          <w:sz w:val="21"/>
          <w:szCs w:val="21"/>
        </w:rPr>
      </w:pPr>
      <w:r>
        <w:rPr>
          <w:rFonts w:hint="default"/>
          <w:b w:val="0"/>
          <w:bCs w:val="0"/>
          <w:sz w:val="21"/>
          <w:szCs w:val="21"/>
        </w:rPr>
        <w:t xml:space="preserve">Exclusão de todos os acessos concedidos aos representantes da </w:t>
      </w:r>
      <w:r>
        <w:rPr>
          <w:rFonts w:hint="default"/>
          <w:b w:val="0"/>
          <w:bCs w:val="0"/>
          <w:sz w:val="21"/>
          <w:szCs w:val="21"/>
          <w:lang w:val="pt-BR"/>
        </w:rPr>
        <w:t>CONTRATADA</w:t>
      </w:r>
      <w:r>
        <w:rPr>
          <w:rFonts w:hint="default"/>
          <w:b w:val="0"/>
          <w:bCs w:val="0"/>
          <w:sz w:val="21"/>
          <w:szCs w:val="21"/>
        </w:rPr>
        <w:t>, sejam físicos ou digitais.</w:t>
      </w:r>
    </w:p>
    <w:p>
      <w:pPr>
        <w:numPr>
          <w:ilvl w:val="5"/>
          <w:numId w:val="2"/>
        </w:numPr>
        <w:tabs>
          <w:tab w:val="left" w:pos="993"/>
        </w:tabs>
        <w:spacing w:before="120" w:after="120" w:line="276" w:lineRule="auto"/>
        <w:ind w:left="2105" w:leftChars="0" w:firstLine="0"/>
        <w:jc w:val="both"/>
        <w:rPr>
          <w:rFonts w:hint="default"/>
          <w:b w:val="0"/>
          <w:bCs w:val="0"/>
          <w:sz w:val="21"/>
          <w:szCs w:val="21"/>
        </w:rPr>
      </w:pPr>
      <w:r>
        <w:rPr>
          <w:rFonts w:hint="default"/>
          <w:b w:val="0"/>
          <w:bCs w:val="0"/>
          <w:sz w:val="21"/>
          <w:szCs w:val="21"/>
        </w:rPr>
        <w:t>Ambas as partes deverão assinar o Termo de Encerramento do Contrato</w:t>
      </w:r>
      <w:r>
        <w:rPr>
          <w:rFonts w:hint="default"/>
          <w:b w:val="0"/>
          <w:bCs w:val="0"/>
          <w:sz w:val="21"/>
          <w:szCs w:val="21"/>
          <w:lang w:val="pt-BR"/>
        </w:rPr>
        <w:t>.</w:t>
      </w:r>
    </w:p>
    <w:p>
      <w:pPr>
        <w:numPr>
          <w:ilvl w:val="3"/>
          <w:numId w:val="2"/>
        </w:numPr>
        <w:tabs>
          <w:tab w:val="left" w:pos="993"/>
        </w:tabs>
        <w:spacing w:before="120" w:after="120" w:line="276" w:lineRule="auto"/>
        <w:ind w:left="1265" w:leftChars="0" w:firstLine="0"/>
        <w:jc w:val="both"/>
        <w:rPr>
          <w:rFonts w:hint="default"/>
          <w:b/>
          <w:bCs/>
          <w:sz w:val="21"/>
          <w:szCs w:val="21"/>
          <w:lang w:val="pt-BR"/>
        </w:rPr>
      </w:pPr>
      <w:r>
        <w:rPr>
          <w:rFonts w:hint="default"/>
          <w:b/>
          <w:bCs/>
          <w:sz w:val="21"/>
          <w:szCs w:val="21"/>
        </w:rPr>
        <w:t>Quantidade mínima de serviços para comparação e controle</w:t>
      </w:r>
    </w:p>
    <w:p>
      <w:pPr>
        <w:numPr>
          <w:ilvl w:val="4"/>
          <w:numId w:val="2"/>
        </w:numPr>
        <w:tabs>
          <w:tab w:val="left" w:pos="993"/>
        </w:tabs>
        <w:spacing w:before="120" w:after="120" w:line="276" w:lineRule="auto"/>
        <w:ind w:left="168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As Ordens de Serviços serão emitidas com previsão de entrega de 50% (cinquenta por cento) dos equipamentos entregues e instalados em até 30 dias corridos e os outros 50% em até 45 dias corridos, a contar da data de emissão da Ordem de Serviço.</w:t>
      </w:r>
    </w:p>
    <w:p>
      <w:pPr>
        <w:pStyle w:val="34"/>
        <w:rPr>
          <w:rFonts w:cs="Arial"/>
          <w:sz w:val="21"/>
          <w:szCs w:val="21"/>
        </w:rPr>
      </w:pPr>
      <w:r>
        <w:rPr>
          <w:rFonts w:cs="Arial"/>
          <w:bCs/>
          <w:sz w:val="21"/>
          <w:szCs w:val="21"/>
        </w:rPr>
        <w:t>MODELO DE GESTÃO DO CONTRATO E CRITÉRIOS DE MEDIÇÃO</w:t>
      </w:r>
    </w:p>
    <w:p>
      <w:pPr>
        <w:numPr>
          <w:ilvl w:val="1"/>
          <w:numId w:val="2"/>
        </w:numPr>
        <w:tabs>
          <w:tab w:val="left" w:pos="993"/>
        </w:tabs>
        <w:spacing w:before="120" w:after="120" w:line="276" w:lineRule="auto"/>
        <w:ind w:left="425" w:firstLine="0"/>
        <w:jc w:val="both"/>
        <w:rPr>
          <w:rFonts w:hint="default" w:cs="Arial"/>
          <w:b/>
          <w:bCs/>
          <w:color w:val="000000"/>
          <w:sz w:val="21"/>
          <w:szCs w:val="21"/>
          <w:shd w:val="clear" w:color="auto" w:fill="FFFFFF"/>
        </w:rPr>
      </w:pPr>
      <w:r>
        <w:rPr>
          <w:rFonts w:hint="default" w:cs="Arial"/>
          <w:b/>
          <w:bCs/>
          <w:color w:val="000000"/>
          <w:sz w:val="21"/>
          <w:szCs w:val="21"/>
          <w:shd w:val="clear" w:color="auto" w:fill="FFFFFF"/>
          <w:lang w:val="pt-BR"/>
        </w:rPr>
        <w:t>Controle e Fiscalização da Execução</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O acompanhamento e a fiscalização da execução do contrato consistem na verificação da conformidade da prestação dos serviços, dos materiais, técnicas e</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 xml:space="preserve">equipamentos empregados, de forma a assegurar o perfeito cumprimento do ajuste, que serão exercidos por um ou mais representantes da </w:t>
      </w:r>
      <w:r>
        <w:rPr>
          <w:rFonts w:hint="default" w:cs="Arial"/>
          <w:color w:val="000000"/>
          <w:sz w:val="21"/>
          <w:szCs w:val="21"/>
          <w:shd w:val="clear" w:color="auto" w:fill="FFFFFF"/>
          <w:lang w:val="pt-BR"/>
        </w:rPr>
        <w:t>CONTRATANTE</w:t>
      </w:r>
      <w:r>
        <w:rPr>
          <w:rFonts w:hint="default" w:cs="Arial"/>
          <w:color w:val="000000"/>
          <w:sz w:val="21"/>
          <w:szCs w:val="21"/>
          <w:shd w:val="clear" w:color="auto" w:fill="FFFFFF"/>
        </w:rPr>
        <w:t>,</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especialmente designados, na forma dos arts. 67 e 73 da Lei nº 8.666, de 1993.</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O representante da </w:t>
      </w:r>
      <w:r>
        <w:rPr>
          <w:rFonts w:hint="default" w:cs="Arial"/>
          <w:color w:val="000000"/>
          <w:sz w:val="21"/>
          <w:szCs w:val="21"/>
          <w:shd w:val="clear" w:color="auto" w:fill="FFFFFF"/>
          <w:lang w:val="pt-BR"/>
        </w:rPr>
        <w:t>CONTRATANTE</w:t>
      </w:r>
      <w:r>
        <w:rPr>
          <w:rFonts w:hint="default" w:cs="Arial"/>
          <w:color w:val="000000"/>
          <w:sz w:val="21"/>
          <w:szCs w:val="21"/>
          <w:shd w:val="clear" w:color="auto" w:fill="FFFFFF"/>
        </w:rPr>
        <w:t xml:space="preserve"> deverá ter a qualificação necessária para o acompanhamento e controle da execução dos serviços e do contrato.</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 verificação da adequação da prestação do serviço deverá ser realizada com base nos critérios previstos neste Termo de Referência.</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 fiscalização do contrato, ao verificar que houve subdimensionamento da produtividade pactuada, sem perda da qualidade na execução do serviço, deverá</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comunicar à autoridade responsável para que esta promova a adequação contratual à produtividade efetivamente realizada, respeitando-se os limites de alteração</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dos valores contratuais previstos no § 1º do artigo 65 da Lei nº 8.666, de 1993.</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A conformidade do material/técnica/equipamento a ser utilizado na execução dos serviços deverá ser verificada juntamente com o documento da </w:t>
      </w:r>
      <w:r>
        <w:rPr>
          <w:rFonts w:hint="default" w:cs="Arial"/>
          <w:color w:val="000000"/>
          <w:sz w:val="21"/>
          <w:szCs w:val="21"/>
          <w:shd w:val="clear" w:color="auto" w:fill="FFFFFF"/>
          <w:lang w:val="pt-BR"/>
        </w:rPr>
        <w:t xml:space="preserve">CONTRATADA </w:t>
      </w:r>
      <w:r>
        <w:rPr>
          <w:rFonts w:hint="default" w:cs="Arial"/>
          <w:color w:val="000000"/>
          <w:sz w:val="21"/>
          <w:szCs w:val="21"/>
          <w:shd w:val="clear" w:color="auto" w:fill="FFFFFF"/>
        </w:rPr>
        <w:t>que contenha a relação detalhada dos mesmos, de acordo com o estabelecido neste Termo de Referência, informando as respectivas quantidades e especificações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técnicas, tais como: marca, qualidade e forma de uso.</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Como resultado desta conformação será gerado o Relatório de Atividades Técnicas - RAT</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apontando ao Gestor do Contrato as possível falhas, quando detectadas.</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O representante da </w:t>
      </w:r>
      <w:r>
        <w:rPr>
          <w:rFonts w:hint="default" w:cs="Arial"/>
          <w:color w:val="000000"/>
          <w:sz w:val="21"/>
          <w:szCs w:val="21"/>
          <w:shd w:val="clear" w:color="auto" w:fill="FFFFFF"/>
          <w:lang w:val="pt-BR"/>
        </w:rPr>
        <w:t>CONTRATANTE</w:t>
      </w:r>
      <w:r>
        <w:rPr>
          <w:rFonts w:hint="default" w:cs="Arial"/>
          <w:color w:val="000000"/>
          <w:sz w:val="21"/>
          <w:szCs w:val="21"/>
          <w:shd w:val="clear" w:color="auto" w:fill="FFFFFF"/>
        </w:rPr>
        <w:t xml:space="preserve"> deverá promover o registro das ocorrências verificadas, adotando as providências necessárias ao fiel cumprimento das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cláusulas contratuais, conforme o disposto nos §§ 1º e 2º do Art. 67 da Lei nº 8.666, de 1993.</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O descumprimento total ou parcial das obrigações e responsabilidades assumidas pela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 xml:space="preserve"> ensejará a aplicação de sanções administrativas, previstas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neste Termo de Referência e na legislação vigente, podendo culminar em rescisão contratual, conforme disposto nos artigos 77 e 87 da Lei nº 8.666, de 1993.</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As atividades de gestão e fiscalização da execução contratual devem ser realizadas de forma preventiva, rotineira e sistemática, podendo ser exercidas por</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servidores, equipe de fiscalização ou único servidor, desde que, no exercício dessas atribuições, fique assegurada a distinção dessas atividades e, em razão do</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volume de trabalho, não comprometa o desempenho de todas as ações relacionadas à Gestão do Contrato.</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 fiscalização técnica dos contratos avaliará constantemente a execução do objeto e utilizará o Instrumento de Medição de Resultado (IMR), com base nos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Indicadores de Níveis Mínimos de Serviço - INMS, para aferição da qualidade da prestação dos serviços, devendo haver o redimensionamento no pagamento com</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 xml:space="preserve">base nos indicadores estabelecidos, sempre que a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não produzir os resultados, deixar de executar, ou não executar com a qualidade mínima exigida as atividades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s; ou</w:t>
      </w:r>
    </w:p>
    <w:p>
      <w:pPr>
        <w:numPr>
          <w:ilvl w:val="3"/>
          <w:numId w:val="2"/>
        </w:numPr>
        <w:tabs>
          <w:tab w:val="left" w:pos="993"/>
        </w:tabs>
        <w:spacing w:before="120" w:after="120" w:line="276" w:lineRule="auto"/>
        <w:ind w:left="126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deixar de utilizar materiais e recursos humanos exigidos para a execução do serviço, ou utilizá-los com qualidade ou quantidade inferior à demandada.</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 utilização do IMR não impede a aplicação concomitante de outros mecanismos para a avaliação da prestação dos serviços.</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Durante a execução do objeto, os fiscais do contrato deverão monitorar constantemente o nível de qualidade dos serviços para evitar a sua degeneração,</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 xml:space="preserve">devendo intervir para requerer à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 xml:space="preserve"> a correção das faltas, falhas e irregularidades constatadas.</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A fiscalização do contrato deverá apresentar ao preposto da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 xml:space="preserve"> o Relatório da Avaliação da Qualidade e Conformidades Contratuais.</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Em hipótese alguma, será admitido que a própria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 xml:space="preserve"> materialize a avaliação de desempenho e qualidade da prestação dos serviços realizada.</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A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 xml:space="preserve"> poderá apresentar justificativa para a prestação do serviço com menor nível de conformidade, que poderá ser aceita pela fiscalização do</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contrato, desde que comprovada a excepcionalidade da ocorrência, resultante exclusivamente de fatores imprevisíveis e alheios ao controle do prestador.</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Na hipótese de comportamento contínuo de desconformidade da prestação do serviço em relação à qualidade exigida, bem como quando esta ultrapassar os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 xml:space="preserve">níveis mínimos toleráveis previstos nos indicadores, além dos fatores redutores, devem ser aplicadas as sanções à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 xml:space="preserve"> de acordo com as regras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previstas no ato convocatório.</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O fiscal técnico poderá realizar avaliação diária, semanal ou mensal, desde que o período escolhido seja suficiente para avaliar ou, se for o caso, aferir o</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desempenho e qualidade da prestação dos serviços.</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As disposições previstas nesta cláusula não excluem o disposto no Anexo VIII da Instrução Normativa SLTI/MP nº 05, de 2017, aplicável no que for</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pertinente à contratação.</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 xml:space="preserve">A fiscalização de que trata esta cláusula não exclui nem reduz a responsabilidade da </w:t>
      </w:r>
      <w:r>
        <w:rPr>
          <w:rFonts w:hint="default" w:cs="Arial"/>
          <w:color w:val="000000"/>
          <w:sz w:val="21"/>
          <w:szCs w:val="21"/>
          <w:shd w:val="clear" w:color="auto" w:fill="FFFFFF"/>
          <w:lang w:val="pt-BR"/>
        </w:rPr>
        <w:t>CONTRATADA</w:t>
      </w:r>
      <w:r>
        <w:rPr>
          <w:rFonts w:hint="default" w:cs="Arial"/>
          <w:color w:val="000000"/>
          <w:sz w:val="21"/>
          <w:szCs w:val="21"/>
          <w:shd w:val="clear" w:color="auto" w:fill="FFFFFF"/>
        </w:rPr>
        <w:t>, inclusive perante terceiros, por qualquer</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irregularidade, ainda que resultante de imperfeições técnicas, vícios redibitórios, ou emprego de material inadequado ou de qualidade inferior e, na ocorrência</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 xml:space="preserve">desta, não implica corresponsabilidade da </w:t>
      </w:r>
      <w:r>
        <w:rPr>
          <w:rFonts w:hint="default" w:cs="Arial"/>
          <w:color w:val="000000"/>
          <w:sz w:val="21"/>
          <w:szCs w:val="21"/>
          <w:shd w:val="clear" w:color="auto" w:fill="FFFFFF"/>
          <w:lang w:val="pt-BR"/>
        </w:rPr>
        <w:t>CONTRATANTE</w:t>
      </w:r>
      <w:r>
        <w:rPr>
          <w:rFonts w:hint="default" w:cs="Arial"/>
          <w:color w:val="000000"/>
          <w:sz w:val="21"/>
          <w:szCs w:val="21"/>
          <w:shd w:val="clear" w:color="auto" w:fill="FFFFFF"/>
        </w:rPr>
        <w:t xml:space="preserve"> ou de seus agentes, gestores e fiscais, de conformidade com o art. 70 da Lei nº 8.666, de 1993.</w:t>
      </w:r>
    </w:p>
    <w:p>
      <w:pPr>
        <w:numPr>
          <w:ilvl w:val="1"/>
          <w:numId w:val="2"/>
        </w:numPr>
        <w:tabs>
          <w:tab w:val="left" w:pos="993"/>
        </w:tabs>
        <w:spacing w:before="120" w:after="120" w:line="276" w:lineRule="auto"/>
        <w:ind w:left="425" w:firstLine="0"/>
        <w:jc w:val="both"/>
        <w:rPr>
          <w:rFonts w:hint="default" w:cs="Arial"/>
          <w:b/>
          <w:bCs/>
          <w:color w:val="000000"/>
          <w:sz w:val="21"/>
          <w:szCs w:val="21"/>
          <w:shd w:val="clear" w:color="auto" w:fill="FFFFFF"/>
        </w:rPr>
      </w:pPr>
      <w:r>
        <w:rPr>
          <w:rFonts w:hint="default" w:cs="Arial"/>
          <w:b/>
          <w:bCs/>
          <w:color w:val="000000"/>
          <w:sz w:val="21"/>
          <w:szCs w:val="21"/>
          <w:shd w:val="clear" w:color="auto" w:fill="FFFFFF"/>
          <w:lang w:val="pt-BR"/>
        </w:rPr>
        <w:t>Critérios de Aceitação</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Todo o trabalho realizado pela contratada estará sujeito a avaliação técnica, sendo homologado quando estiver de acordo com o padrão de qualidade exigido</w:t>
      </w:r>
      <w:r>
        <w:rPr>
          <w:rFonts w:hint="default"/>
          <w:color w:val="000000"/>
          <w:sz w:val="21"/>
          <w:szCs w:val="21"/>
          <w:shd w:val="clear" w:color="auto" w:fill="FFFFFF"/>
          <w:lang w:val="pt-BR"/>
        </w:rPr>
        <w:t xml:space="preserve"> </w:t>
      </w:r>
      <w:r>
        <w:rPr>
          <w:rFonts w:hint="default"/>
          <w:color w:val="000000"/>
          <w:sz w:val="21"/>
          <w:szCs w:val="21"/>
          <w:shd w:val="clear" w:color="auto" w:fill="FFFFFF"/>
        </w:rPr>
        <w:t>pel</w:t>
      </w:r>
      <w:r>
        <w:rPr>
          <w:rFonts w:hint="default"/>
          <w:color w:val="000000"/>
          <w:sz w:val="21"/>
          <w:szCs w:val="21"/>
          <w:shd w:val="clear" w:color="auto" w:fill="FFFFFF"/>
          <w:lang w:val="pt-BR"/>
        </w:rPr>
        <w:t>a CONTRATANTE</w:t>
      </w:r>
      <w:r>
        <w:rPr>
          <w:rFonts w:hint="default"/>
          <w:color w:val="000000"/>
          <w:sz w:val="21"/>
          <w:szCs w:val="21"/>
          <w:shd w:val="clear" w:color="auto" w:fill="FFFFFF"/>
        </w:rPr>
        <w:t>, mediante Termo de Aceite Provisório e, posteriormente, o Termo de Aceite Definitivo.</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Serão utilizados como critérios de aceitação:</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Atendimento aos requisitos estabelecidos.</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Os Níveis de Serviço apurados.</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A conformidade contratual.</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A apuração dos níveis de serviço não considerará os períodos de indisponibilidades justificadas, que podem decorrer de:</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Períodos de interrupção previamente acordados.</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Interrupção de serviços públicos essenciais à plena execução das atividades (exemplo: suprimento de energia elétrica).</w:t>
      </w:r>
    </w:p>
    <w:p>
      <w:pPr>
        <w:numPr>
          <w:ilvl w:val="3"/>
          <w:numId w:val="2"/>
        </w:numPr>
        <w:tabs>
          <w:tab w:val="left" w:pos="993"/>
        </w:tabs>
        <w:spacing w:before="120" w:after="120" w:line="276" w:lineRule="auto"/>
        <w:ind w:left="1265" w:leftChars="0" w:firstLine="0"/>
        <w:jc w:val="both"/>
        <w:rPr>
          <w:rFonts w:hint="default"/>
          <w:color w:val="000000"/>
          <w:sz w:val="21"/>
          <w:szCs w:val="21"/>
          <w:shd w:val="clear" w:color="auto" w:fill="FFFFFF"/>
        </w:rPr>
      </w:pPr>
      <w:r>
        <w:rPr>
          <w:rFonts w:hint="default"/>
          <w:color w:val="000000"/>
          <w:sz w:val="21"/>
          <w:szCs w:val="21"/>
          <w:shd w:val="clear" w:color="auto" w:fill="FFFFFF"/>
        </w:rPr>
        <w:t>Motivos de força maior.</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olor w:val="000000"/>
          <w:sz w:val="21"/>
          <w:szCs w:val="21"/>
          <w:shd w:val="clear" w:color="auto" w:fill="FFFFFF"/>
        </w:rPr>
        <w:t>Os Termos de Recebimentos serão emitido após a entrega dos serviços e respectiva documentação para verificação de qualidade, atestes e</w:t>
      </w:r>
      <w:r>
        <w:rPr>
          <w:rFonts w:hint="default"/>
          <w:color w:val="000000"/>
          <w:sz w:val="21"/>
          <w:szCs w:val="21"/>
          <w:shd w:val="clear" w:color="auto" w:fill="FFFFFF"/>
          <w:lang w:val="pt-BR"/>
        </w:rPr>
        <w:t xml:space="preserve"> </w:t>
      </w:r>
      <w:r>
        <w:rPr>
          <w:rFonts w:hint="default"/>
          <w:color w:val="000000"/>
          <w:sz w:val="21"/>
          <w:szCs w:val="21"/>
          <w:shd w:val="clear" w:color="auto" w:fill="FFFFFF"/>
        </w:rPr>
        <w:t>faturamento.</w:t>
      </w:r>
    </w:p>
    <w:p>
      <w:pPr>
        <w:numPr>
          <w:ilvl w:val="1"/>
          <w:numId w:val="2"/>
        </w:numPr>
        <w:tabs>
          <w:tab w:val="left" w:pos="993"/>
        </w:tabs>
        <w:spacing w:before="120" w:after="120" w:line="276" w:lineRule="auto"/>
        <w:ind w:left="425" w:firstLine="0"/>
        <w:jc w:val="both"/>
        <w:rPr>
          <w:rFonts w:hint="default" w:cs="Arial"/>
          <w:b/>
          <w:bCs/>
          <w:color w:val="000000"/>
          <w:sz w:val="21"/>
          <w:szCs w:val="21"/>
          <w:shd w:val="clear" w:color="auto" w:fill="FFFFFF"/>
          <w:lang w:val="pt-BR"/>
        </w:rPr>
      </w:pPr>
      <w:r>
        <w:rPr>
          <w:rFonts w:hint="default" w:cs="Arial"/>
          <w:b/>
          <w:bCs/>
          <w:color w:val="000000"/>
          <w:sz w:val="21"/>
          <w:szCs w:val="21"/>
          <w:shd w:val="clear" w:color="auto" w:fill="FFFFFF"/>
          <w:lang w:val="pt-BR"/>
        </w:rPr>
        <w:t>Procedimentos de Teste e Inspeção</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A equipe técnica da CONTRATANTE irá monitorar periodicamente a disponibilidade e qualidade dos serviços, reportando os resultados de não conformidade nos relatórios mensais de avaliação. Estes dados serão base para aferir níveis de serviço e sugerir, quando cabíveis, a aplicação de glosas e sanções.</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Dentre os procedimentos de testes e inspeções, ressaltam-se os seguintes: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Verificação da disponibilidade do sistema de bilhetagem;</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Verificação da disponibilidade (on-line) dos multifuncionais por meio do sistema de bilhetagem;</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Verificação dos contadores locais dos multifuncionais comparando-os com os contadores disponibilizados na ferramenta de bilhetagem;</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Verificação dos níveis de suprimento dos multifuncionais, tanto por meio da ferramenta de gestão como por meio do painel de controle dos equipamentos;</w:t>
      </w:r>
    </w:p>
    <w:p>
      <w:pPr>
        <w:numPr>
          <w:ilvl w:val="3"/>
          <w:numId w:val="2"/>
        </w:numPr>
        <w:tabs>
          <w:tab w:val="left" w:pos="993"/>
        </w:tabs>
        <w:spacing w:before="120" w:after="120" w:line="276" w:lineRule="auto"/>
        <w:ind w:left="126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Se atendimentos à chamados técnicos foram solucionados dentro de prazos estabelecidos.</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níveis de serviço deverão ser contabilizados primeiramente por dados produzidos pela ferramenta de gestão de impressão e em segundo momento por meio dos contadores e informações coletadas nos próprios equipamentos.</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Fica garantido aos técnicos da CONTRATANTE, por meio de inspeção por amostragem e diligências, coletar dados das multifuncionais disponibilizadas a fim de comparar com as informações presentes na ferramenta de gestão.</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Para aferição periódica dos serviços, os técnicos da CONTRATANTE utilizarão dos roteiros de testes elaborados durante a fase de iniciação do contrato. Os relatórios produzidos mensalmente de aferição dos serviços comporão o processo de pagamento.</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Na eventual inconformidade de contadores, prevalecerá aquele de menor número e sujeitará à contratadas eventual multa e sanção.</w:t>
      </w:r>
    </w:p>
    <w:p>
      <w:pPr>
        <w:numPr>
          <w:ilvl w:val="1"/>
          <w:numId w:val="2"/>
        </w:numPr>
        <w:tabs>
          <w:tab w:val="left" w:pos="993"/>
        </w:tabs>
        <w:spacing w:before="120" w:after="120" w:line="276" w:lineRule="auto"/>
        <w:ind w:left="425" w:leftChars="0" w:firstLine="0"/>
        <w:jc w:val="both"/>
        <w:rPr>
          <w:rFonts w:hint="default" w:cs="Arial"/>
          <w:b/>
          <w:bCs/>
          <w:color w:val="000000"/>
          <w:sz w:val="21"/>
          <w:szCs w:val="21"/>
          <w:shd w:val="clear" w:color="auto" w:fill="FFFFFF"/>
          <w:lang w:val="pt-BR"/>
        </w:rPr>
      </w:pPr>
      <w:r>
        <w:rPr>
          <w:rFonts w:hint="default"/>
          <w:b/>
          <w:bCs/>
          <w:color w:val="000000"/>
          <w:sz w:val="21"/>
          <w:szCs w:val="21"/>
          <w:shd w:val="clear" w:color="auto" w:fill="FFFFFF"/>
          <w:lang w:val="pt-BR"/>
        </w:rPr>
        <w:t>Níveis Mínimos de Serviços Exigidos</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serviços contratados serão remunerados aplicando-se o paradigma de pagamento por resultados, conforme descritivo de prestação de serviço que é o objeto deste Termo de Referência. Para tanto, os serviços prestados serão avaliados quanto à conformidade com os requisitos estabelecidos, aplicando-se o conceito de Gerenciamento de Nível de Serviço, ou "Service Level Management - SLM", inserido no contexto da norma ABNT NBR ISO/IEC 20000-1.</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 Gerenciamento de Nível de Serviço será aplicado ao contrato com o objetivo de aferir o atendimento aos requisitos mínimos de qualidade dos serviços contratados. A avaliação do nível de conformidade dos serviços prestados se dará mediante o estabelecimento e acompanhamento de Indicadores de Níveis Mínimo de Serviço - INMS entre o CONTRATANTE e a CONTRATADA.</w:t>
      </w:r>
    </w:p>
    <w:p>
      <w:pPr>
        <w:numPr>
          <w:ilvl w:val="2"/>
          <w:numId w:val="2"/>
        </w:numPr>
        <w:tabs>
          <w:tab w:val="left" w:pos="993"/>
        </w:tabs>
        <w:spacing w:before="120" w:after="120" w:line="276" w:lineRule="auto"/>
        <w:ind w:left="845" w:leftChars="0" w:firstLine="0"/>
        <w:jc w:val="both"/>
        <w:rPr>
          <w:rFonts w:hint="default"/>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Indicadores de Níveis Mínimo de Serviço - INMS - serão mensurados temporariamente e monitorados continuamente durante a execução contratual.</w:t>
      </w:r>
    </w:p>
    <w:p>
      <w:pPr>
        <w:numPr>
          <w:ilvl w:val="2"/>
          <w:numId w:val="2"/>
        </w:numPr>
        <w:tabs>
          <w:tab w:val="left" w:pos="993"/>
        </w:tabs>
        <w:spacing w:before="120" w:after="120" w:line="276" w:lineRule="auto"/>
        <w:ind w:left="845" w:leftChars="0" w:firstLine="0"/>
        <w:jc w:val="both"/>
        <w:rPr>
          <w:rFonts w:hint="default" w:cs="Arial"/>
          <w:b w:val="0"/>
          <w:bCs w:val="0"/>
          <w:color w:val="000000"/>
          <w:sz w:val="21"/>
          <w:szCs w:val="21"/>
          <w:shd w:val="clear" w:color="auto" w:fill="FFFFFF"/>
          <w:lang w:val="pt-BR"/>
        </w:rPr>
      </w:pPr>
      <w:r>
        <w:rPr>
          <w:rFonts w:hint="default"/>
          <w:b w:val="0"/>
          <w:bCs w:val="0"/>
          <w:color w:val="000000"/>
          <w:sz w:val="21"/>
          <w:szCs w:val="21"/>
          <w:shd w:val="clear" w:color="auto" w:fill="FFFFFF"/>
          <w:lang w:val="pt-BR"/>
        </w:rPr>
        <w:t>Os valores mínimos aceitáveis para esses indicadores serão os seguintes para os serviços:</w:t>
      </w:r>
    </w:p>
    <w:tbl>
      <w:tblPr>
        <w:tblStyle w:val="17"/>
        <w:tblW w:w="0" w:type="auto"/>
        <w:tblInd w:w="13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78"/>
        <w:gridCol w:w="756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241" w:hRule="atLeast"/>
        </w:trPr>
        <w:tc>
          <w:tcPr>
            <w:tcW w:w="9244" w:type="dxa"/>
            <w:gridSpan w:val="2"/>
            <w:tcBorders>
              <w:right w:val="single" w:color="A8A8A8" w:sz="6" w:space="0"/>
            </w:tcBorders>
            <w:shd w:val="clear" w:color="auto" w:fill="D7D7D7" w:themeFill="background1" w:themeFillShade="D8"/>
          </w:tcPr>
          <w:p>
            <w:pPr>
              <w:pStyle w:val="63"/>
              <w:spacing w:before="38"/>
              <w:ind w:left="1221" w:right="1209"/>
              <w:jc w:val="center"/>
              <w:rPr>
                <w:rFonts w:hint="default" w:ascii="Calibri" w:hAnsi="Calibri" w:cs="Calibri"/>
                <w:b/>
                <w:sz w:val="18"/>
                <w:szCs w:val="18"/>
              </w:rPr>
            </w:pPr>
            <w:r>
              <w:rPr>
                <w:rFonts w:hint="default" w:ascii="Calibri" w:hAnsi="Calibri" w:cs="Calibri"/>
                <w:b/>
                <w:sz w:val="18"/>
                <w:szCs w:val="18"/>
              </w:rPr>
              <w:t>INDICADOR PMI – INDICADOR DE PRAZO MÁXIMO DE INSTALAÇÃO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678" w:type="dxa"/>
            <w:tcBorders>
              <w:bottom w:val="single" w:color="A8A8A8" w:sz="6" w:space="0"/>
            </w:tcBorders>
          </w:tcPr>
          <w:p>
            <w:pPr>
              <w:pStyle w:val="63"/>
              <w:spacing w:before="40"/>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Tópico</w:t>
            </w:r>
          </w:p>
        </w:tc>
        <w:tc>
          <w:tcPr>
            <w:tcW w:w="7566" w:type="dxa"/>
            <w:tcBorders>
              <w:bottom w:val="single" w:color="A8A8A8" w:sz="6" w:space="0"/>
              <w:right w:val="single" w:color="A8A8A8" w:sz="6" w:space="0"/>
            </w:tcBorders>
          </w:tcPr>
          <w:p>
            <w:pPr>
              <w:pStyle w:val="63"/>
              <w:spacing w:before="40"/>
              <w:ind w:left="0" w:leftChars="0" w:right="-46" w:rightChars="-23" w:firstLine="0" w:firstLineChars="0"/>
              <w:jc w:val="center"/>
              <w:rPr>
                <w:rFonts w:hint="default" w:ascii="Calibri" w:hAnsi="Calibri" w:cs="Calibri"/>
                <w:b/>
                <w:sz w:val="18"/>
                <w:szCs w:val="18"/>
              </w:rPr>
            </w:pPr>
            <w:r>
              <w:rPr>
                <w:rFonts w:hint="default" w:ascii="Calibri" w:hAnsi="Calibri" w:cs="Calibri"/>
                <w:b/>
                <w:sz w:val="18"/>
                <w:szCs w:val="18"/>
              </w:rPr>
              <w:t>Descrição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678" w:type="dxa"/>
            <w:tcBorders>
              <w:top w:val="single" w:color="A8A8A8" w:sz="6" w:space="0"/>
              <w:bottom w:val="single" w:color="B2B2B2" w:sz="6" w:space="0"/>
            </w:tcBorders>
          </w:tcPr>
          <w:p>
            <w:pPr>
              <w:pStyle w:val="63"/>
              <w:spacing w:before="40"/>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Finalidade</w:t>
            </w:r>
          </w:p>
        </w:tc>
        <w:tc>
          <w:tcPr>
            <w:tcW w:w="7566" w:type="dxa"/>
            <w:tcBorders>
              <w:top w:val="single" w:color="A8A8A8" w:sz="6" w:space="0"/>
              <w:bottom w:val="single" w:color="B2B2B2" w:sz="6" w:space="0"/>
              <w:right w:val="single" w:color="B2B2B2" w:sz="6" w:space="0"/>
            </w:tcBorders>
          </w:tcPr>
          <w:p>
            <w:pPr>
              <w:pStyle w:val="63"/>
              <w:spacing w:before="40"/>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Medir o prazo de entrega, instalação e configuração dos equipamentos.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3" w:hRule="atLeast"/>
        </w:trPr>
        <w:tc>
          <w:tcPr>
            <w:tcW w:w="1678" w:type="dxa"/>
            <w:tcBorders>
              <w:top w:val="single" w:color="B2B2B2" w:sz="6" w:space="0"/>
            </w:tcBorders>
          </w:tcPr>
          <w:p>
            <w:pPr>
              <w:pStyle w:val="63"/>
              <w:spacing w:before="40"/>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Meta a cumprir</w:t>
            </w:r>
          </w:p>
        </w:tc>
        <w:tc>
          <w:tcPr>
            <w:tcW w:w="7566" w:type="dxa"/>
            <w:tcBorders>
              <w:top w:val="single" w:color="B2B2B2" w:sz="6" w:space="0"/>
              <w:right w:val="single" w:color="B2B2B2" w:sz="6" w:space="0"/>
            </w:tcBorders>
          </w:tcPr>
          <w:p>
            <w:pPr>
              <w:pStyle w:val="63"/>
              <w:spacing w:before="40"/>
              <w:ind w:left="0" w:leftChars="0" w:right="150" w:rightChars="75" w:firstLine="0" w:firstLineChars="0"/>
              <w:jc w:val="both"/>
              <w:rPr>
                <w:rFonts w:hint="default" w:ascii="Calibri" w:hAnsi="Calibri" w:cs="Calibri"/>
                <w:b/>
                <w:sz w:val="18"/>
                <w:szCs w:val="18"/>
              </w:rPr>
            </w:pPr>
            <w:r>
              <w:rPr>
                <w:rFonts w:hint="default" w:ascii="Calibri" w:hAnsi="Calibri" w:cs="Calibri"/>
                <w:b/>
                <w:sz w:val="18"/>
                <w:szCs w:val="18"/>
              </w:rPr>
              <w:t>IPMI &lt; = 30 dias corridos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678" w:type="dxa"/>
          </w:tcPr>
          <w:p>
            <w:pPr>
              <w:pStyle w:val="63"/>
              <w:spacing w:before="39"/>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Instrumento de medição</w:t>
            </w:r>
          </w:p>
        </w:tc>
        <w:tc>
          <w:tcPr>
            <w:tcW w:w="7566" w:type="dxa"/>
            <w:tcBorders>
              <w:right w:val="single" w:color="B2B2B2" w:sz="6" w:space="0"/>
            </w:tcBorders>
          </w:tcPr>
          <w:p>
            <w:pPr>
              <w:pStyle w:val="63"/>
              <w:spacing w:before="39"/>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Ordem de Serviço e Relatório de Implantação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3" w:hRule="atLeast"/>
        </w:trPr>
        <w:tc>
          <w:tcPr>
            <w:tcW w:w="1678" w:type="dxa"/>
          </w:tcPr>
          <w:p>
            <w:pPr>
              <w:pStyle w:val="63"/>
              <w:spacing w:before="39"/>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Periodicidade</w:t>
            </w:r>
          </w:p>
        </w:tc>
        <w:tc>
          <w:tcPr>
            <w:tcW w:w="7566" w:type="dxa"/>
            <w:tcBorders>
              <w:right w:val="single" w:color="B2B2B2" w:sz="6" w:space="0"/>
            </w:tcBorders>
          </w:tcPr>
          <w:p>
            <w:pPr>
              <w:pStyle w:val="63"/>
              <w:spacing w:before="39"/>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No início do contrato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0" w:hRule="atLeast"/>
        </w:trPr>
        <w:tc>
          <w:tcPr>
            <w:tcW w:w="1678" w:type="dxa"/>
          </w:tcPr>
          <w:p>
            <w:pPr>
              <w:pStyle w:val="63"/>
              <w:ind w:left="0" w:leftChars="0" w:right="62" w:rightChars="31" w:firstLine="0" w:firstLineChars="0"/>
              <w:jc w:val="center"/>
              <w:rPr>
                <w:rFonts w:hint="default" w:ascii="Calibri" w:hAnsi="Calibri" w:cs="Calibri"/>
                <w:sz w:val="18"/>
                <w:szCs w:val="18"/>
              </w:rPr>
            </w:pPr>
          </w:p>
          <w:p>
            <w:pPr>
              <w:pStyle w:val="63"/>
              <w:spacing w:before="106" w:line="249" w:lineRule="auto"/>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Mecanismo de Cálculo (métrica)</w:t>
            </w:r>
          </w:p>
        </w:tc>
        <w:tc>
          <w:tcPr>
            <w:tcW w:w="7566" w:type="dxa"/>
            <w:tcBorders>
              <w:right w:val="single" w:color="B2B2B2" w:sz="6" w:space="0"/>
            </w:tcBorders>
          </w:tcPr>
          <w:p>
            <w:pPr>
              <w:pStyle w:val="63"/>
              <w:spacing w:before="38"/>
              <w:ind w:left="0" w:leftChars="0" w:right="150" w:rightChars="75" w:firstLine="0" w:firstLineChars="0"/>
              <w:jc w:val="both"/>
              <w:rPr>
                <w:rFonts w:hint="default" w:ascii="Calibri" w:hAnsi="Calibri" w:cs="Calibri"/>
                <w:b/>
                <w:sz w:val="18"/>
                <w:szCs w:val="18"/>
              </w:rPr>
            </w:pPr>
            <w:r>
              <w:rPr>
                <w:rFonts w:hint="default" w:ascii="Calibri" w:hAnsi="Calibri" w:cs="Calibri"/>
                <w:b/>
                <w:sz w:val="18"/>
                <w:szCs w:val="18"/>
              </w:rPr>
              <w:t>IPMI = DD - DOS</w:t>
            </w:r>
          </w:p>
          <w:p>
            <w:pPr>
              <w:pStyle w:val="63"/>
              <w:spacing w:before="7"/>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onde:</w:t>
            </w:r>
          </w:p>
          <w:p>
            <w:pPr>
              <w:pStyle w:val="63"/>
              <w:spacing w:before="7"/>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PMI - Resultado em nº de</w:t>
            </w:r>
            <w:r>
              <w:rPr>
                <w:rFonts w:hint="default" w:ascii="Calibri" w:hAnsi="Calibri" w:cs="Calibri"/>
                <w:spacing w:val="8"/>
                <w:sz w:val="18"/>
                <w:szCs w:val="18"/>
              </w:rPr>
              <w:t xml:space="preserve"> </w:t>
            </w:r>
            <w:r>
              <w:rPr>
                <w:rFonts w:hint="default" w:ascii="Calibri" w:hAnsi="Calibri" w:cs="Calibri"/>
                <w:sz w:val="18"/>
                <w:szCs w:val="18"/>
              </w:rPr>
              <w:t>dias</w:t>
            </w:r>
          </w:p>
          <w:p>
            <w:pPr>
              <w:pStyle w:val="63"/>
              <w:spacing w:before="5" w:line="249" w:lineRule="auto"/>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DD - Data de disponibilização da solução DOS - Data de emissão da OS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8" w:hRule="atLeast"/>
        </w:trPr>
        <w:tc>
          <w:tcPr>
            <w:tcW w:w="1678" w:type="dxa"/>
            <w:tcBorders>
              <w:bottom w:val="single" w:color="B2B2B2" w:sz="6" w:space="0"/>
            </w:tcBorders>
          </w:tcPr>
          <w:p>
            <w:pPr>
              <w:pStyle w:val="63"/>
              <w:ind w:left="0" w:leftChars="0" w:right="62" w:rightChars="31" w:firstLine="0" w:firstLineChars="0"/>
              <w:jc w:val="center"/>
              <w:rPr>
                <w:rFonts w:hint="default" w:ascii="Calibri" w:hAnsi="Calibri" w:cs="Calibri"/>
                <w:sz w:val="18"/>
                <w:szCs w:val="18"/>
              </w:rPr>
            </w:pPr>
          </w:p>
          <w:p>
            <w:pPr>
              <w:pStyle w:val="63"/>
              <w:spacing w:before="8"/>
              <w:ind w:left="0" w:leftChars="0" w:right="62" w:rightChars="31" w:firstLine="0" w:firstLineChars="0"/>
              <w:jc w:val="center"/>
              <w:rPr>
                <w:rFonts w:hint="default" w:ascii="Calibri" w:hAnsi="Calibri" w:cs="Calibri"/>
                <w:sz w:val="18"/>
                <w:szCs w:val="18"/>
              </w:rPr>
            </w:pPr>
          </w:p>
          <w:p>
            <w:pPr>
              <w:pStyle w:val="63"/>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Observações</w:t>
            </w:r>
          </w:p>
        </w:tc>
        <w:tc>
          <w:tcPr>
            <w:tcW w:w="7566" w:type="dxa"/>
            <w:tcBorders>
              <w:bottom w:val="single" w:color="B2B2B2" w:sz="6" w:space="0"/>
              <w:right w:val="single" w:color="B2B2B2" w:sz="6" w:space="0"/>
            </w:tcBorders>
          </w:tcPr>
          <w:p>
            <w:pPr>
              <w:pStyle w:val="63"/>
              <w:spacing w:before="123"/>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Obs1: Serão utilizados dias corridos na medição.</w:t>
            </w:r>
          </w:p>
          <w:p>
            <w:pPr>
              <w:pStyle w:val="63"/>
              <w:spacing w:before="99" w:line="266" w:lineRule="auto"/>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 xml:space="preserve">Obs2:   Não serão computados os dias de atraso quando estes forem  ocasionados    pela    Contratante ou    em   virtude de  concessão  de  prorrogação  autorizada pela </w:t>
            </w:r>
            <w:r>
              <w:rPr>
                <w:rFonts w:hint="default" w:ascii="Calibri" w:hAnsi="Calibri" w:cs="Calibri"/>
                <w:spacing w:val="-3"/>
                <w:sz w:val="18"/>
                <w:szCs w:val="18"/>
              </w:rPr>
              <w:t xml:space="preserve">CONTRATANTE.  Tais  </w:t>
            </w:r>
            <w:r>
              <w:rPr>
                <w:rFonts w:hint="default" w:ascii="Calibri" w:hAnsi="Calibri" w:cs="Calibri"/>
                <w:sz w:val="18"/>
                <w:szCs w:val="18"/>
              </w:rPr>
              <w:t>prazos deverão ser expressamente indicados  pelo gestor do</w:t>
            </w:r>
            <w:r>
              <w:rPr>
                <w:rFonts w:hint="default" w:ascii="Calibri" w:hAnsi="Calibri" w:cs="Calibri"/>
                <w:spacing w:val="5"/>
                <w:sz w:val="18"/>
                <w:szCs w:val="18"/>
              </w:rPr>
              <w:t xml:space="preserve"> </w:t>
            </w:r>
            <w:r>
              <w:rPr>
                <w:rFonts w:hint="default" w:ascii="Calibri" w:hAnsi="Calibri" w:cs="Calibri"/>
                <w:sz w:val="18"/>
                <w:szCs w:val="18"/>
              </w:rPr>
              <w:t>Contrato.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678" w:type="dxa"/>
            <w:tcBorders>
              <w:top w:val="single" w:color="B2B2B2" w:sz="6" w:space="0"/>
              <w:bottom w:val="single" w:color="B2B2B2" w:sz="6" w:space="0"/>
            </w:tcBorders>
          </w:tcPr>
          <w:p>
            <w:pPr>
              <w:pStyle w:val="63"/>
              <w:spacing w:before="40"/>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Início de Vigência</w:t>
            </w:r>
          </w:p>
        </w:tc>
        <w:tc>
          <w:tcPr>
            <w:tcW w:w="7566" w:type="dxa"/>
            <w:tcBorders>
              <w:top w:val="single" w:color="B2B2B2" w:sz="6" w:space="0"/>
              <w:bottom w:val="single" w:color="B2B2B2" w:sz="6" w:space="0"/>
              <w:right w:val="single" w:color="B2B2B2" w:sz="6" w:space="0"/>
            </w:tcBorders>
          </w:tcPr>
          <w:p>
            <w:pPr>
              <w:pStyle w:val="63"/>
              <w:spacing w:before="40"/>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A partir da emissão da OS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64" w:hRule="atLeast"/>
        </w:trPr>
        <w:tc>
          <w:tcPr>
            <w:tcW w:w="1678" w:type="dxa"/>
            <w:tcBorders>
              <w:top w:val="single" w:color="B2B2B2" w:sz="6" w:space="0"/>
              <w:bottom w:val="single" w:color="B2B2B2" w:sz="6" w:space="0"/>
            </w:tcBorders>
          </w:tcPr>
          <w:p>
            <w:pPr>
              <w:pStyle w:val="63"/>
              <w:ind w:left="0" w:leftChars="0" w:right="62" w:rightChars="31" w:firstLine="0" w:firstLineChars="0"/>
              <w:jc w:val="center"/>
              <w:rPr>
                <w:rFonts w:hint="default" w:ascii="Calibri" w:hAnsi="Calibri" w:cs="Calibri"/>
                <w:sz w:val="18"/>
                <w:szCs w:val="18"/>
              </w:rPr>
            </w:pPr>
          </w:p>
          <w:p>
            <w:pPr>
              <w:pStyle w:val="63"/>
              <w:ind w:left="0" w:leftChars="0" w:right="62" w:rightChars="31" w:firstLine="0" w:firstLineChars="0"/>
              <w:jc w:val="center"/>
              <w:rPr>
                <w:rFonts w:hint="default" w:ascii="Calibri" w:hAnsi="Calibri" w:cs="Calibri"/>
                <w:sz w:val="18"/>
                <w:szCs w:val="18"/>
              </w:rPr>
            </w:pPr>
          </w:p>
          <w:p>
            <w:pPr>
              <w:pStyle w:val="63"/>
              <w:spacing w:before="5"/>
              <w:ind w:left="0" w:leftChars="0" w:right="62" w:rightChars="31" w:firstLine="0" w:firstLineChars="0"/>
              <w:jc w:val="center"/>
              <w:rPr>
                <w:rFonts w:hint="default" w:ascii="Calibri" w:hAnsi="Calibri" w:cs="Calibri"/>
                <w:sz w:val="18"/>
                <w:szCs w:val="18"/>
              </w:rPr>
            </w:pPr>
          </w:p>
          <w:p>
            <w:pPr>
              <w:pStyle w:val="63"/>
              <w:spacing w:line="247" w:lineRule="auto"/>
              <w:ind w:left="0" w:leftChars="0" w:right="62" w:rightChars="31" w:firstLine="0" w:firstLineChars="0"/>
              <w:jc w:val="center"/>
              <w:rPr>
                <w:rFonts w:hint="default" w:ascii="Calibri" w:hAnsi="Calibri" w:cs="Calibri"/>
                <w:b/>
                <w:sz w:val="18"/>
                <w:szCs w:val="18"/>
              </w:rPr>
            </w:pPr>
            <w:r>
              <w:rPr>
                <w:rFonts w:hint="default" w:ascii="Calibri" w:hAnsi="Calibri" w:cs="Calibri"/>
                <w:b/>
                <w:sz w:val="18"/>
                <w:szCs w:val="18"/>
              </w:rPr>
              <w:t>Faixas de ajuste no pagamento e Sanções</w:t>
            </w:r>
          </w:p>
        </w:tc>
        <w:tc>
          <w:tcPr>
            <w:tcW w:w="7566" w:type="dxa"/>
            <w:tcBorders>
              <w:top w:val="single" w:color="B2B2B2" w:sz="6" w:space="0"/>
              <w:bottom w:val="single" w:color="B2B2B2" w:sz="6" w:space="0"/>
              <w:right w:val="single" w:color="B2B2B2" w:sz="6" w:space="0"/>
            </w:tcBorders>
          </w:tcPr>
          <w:p>
            <w:pPr>
              <w:pStyle w:val="63"/>
              <w:spacing w:line="271" w:lineRule="auto"/>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Para: 30 &lt; IPMI &lt;= 40; aplicar-se-á glosa de mora de 1% (um por cento) sobre o valor total do Contrato. Para: 40 &lt; IPMI &lt;= 50; aplicar-se-á glosa de mora de 2% (um por cento) sobre o valor total do Contrato.</w:t>
            </w:r>
          </w:p>
          <w:p>
            <w:pPr>
              <w:pStyle w:val="63"/>
              <w:spacing w:line="271" w:lineRule="auto"/>
              <w:ind w:left="0" w:leftChars="0" w:right="150" w:rightChars="75" w:firstLine="0" w:firstLineChars="0"/>
              <w:jc w:val="both"/>
              <w:rPr>
                <w:rFonts w:hint="default" w:ascii="Calibri" w:hAnsi="Calibri" w:cs="Calibri"/>
                <w:sz w:val="18"/>
                <w:szCs w:val="18"/>
              </w:rPr>
            </w:pPr>
            <w:r>
              <w:rPr>
                <w:rFonts w:hint="default" w:ascii="Calibri" w:hAnsi="Calibri" w:cs="Calibri"/>
                <w:sz w:val="18"/>
                <w:szCs w:val="18"/>
              </w:rPr>
              <w:t>Para: IPMI &gt; 50; aplicar-se-á glosa de 5% (cinco por cento) sobre o valor total do Contrato e caracterização de inexecução total do contrato.</w:t>
            </w:r>
          </w:p>
        </w:tc>
      </w:tr>
    </w:tbl>
    <w:p>
      <w:pPr>
        <w:numPr>
          <w:ilvl w:val="0"/>
          <w:numId w:val="0"/>
        </w:numPr>
        <w:tabs>
          <w:tab w:val="left" w:pos="993"/>
        </w:tabs>
        <w:spacing w:before="120" w:after="120" w:line="276" w:lineRule="auto"/>
        <w:jc w:val="both"/>
        <w:rPr>
          <w:rFonts w:hint="default" w:cs="Arial"/>
          <w:b w:val="0"/>
          <w:bCs w:val="0"/>
          <w:color w:val="000000"/>
          <w:sz w:val="21"/>
          <w:szCs w:val="21"/>
          <w:shd w:val="clear" w:color="auto" w:fill="FFFFFF"/>
          <w:lang w:val="pt-BR"/>
        </w:rPr>
      </w:pPr>
    </w:p>
    <w:tbl>
      <w:tblPr>
        <w:tblStyle w:val="17"/>
        <w:tblW w:w="0" w:type="auto"/>
        <w:tblInd w:w="13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00"/>
        <w:gridCol w:w="774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3" w:hRule="atLeast"/>
        </w:trPr>
        <w:tc>
          <w:tcPr>
            <w:tcW w:w="9244" w:type="dxa"/>
            <w:gridSpan w:val="2"/>
            <w:tcBorders>
              <w:right w:val="single" w:color="A8A8A8" w:sz="6" w:space="0"/>
            </w:tcBorders>
            <w:shd w:val="clear" w:color="auto" w:fill="D7D7D7" w:themeFill="background1" w:themeFillShade="D8"/>
          </w:tcPr>
          <w:p>
            <w:pPr>
              <w:pStyle w:val="63"/>
              <w:spacing w:before="39"/>
              <w:ind w:left="1224" w:right="30" w:rightChars="15"/>
              <w:jc w:val="center"/>
              <w:rPr>
                <w:rFonts w:hint="default" w:ascii="Calibri" w:hAnsi="Calibri" w:cs="Calibri"/>
                <w:b/>
                <w:sz w:val="18"/>
                <w:szCs w:val="18"/>
              </w:rPr>
            </w:pPr>
            <w:r>
              <w:rPr>
                <w:rFonts w:hint="default" w:ascii="Calibri" w:hAnsi="Calibri" w:cs="Calibri"/>
                <w:b/>
                <w:sz w:val="18"/>
                <w:szCs w:val="18"/>
              </w:rPr>
              <w:t>INDICADOR PIA – INDICADOR DE PRAZO DE INÍCIO DE ATENDIMENTO DE CHAMADO/MANUTENÇÃO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500" w:type="dxa"/>
          </w:tcPr>
          <w:p>
            <w:pPr>
              <w:pStyle w:val="63"/>
              <w:spacing w:before="38"/>
              <w:ind w:left="0" w:leftChars="0" w:right="30" w:rightChars="15" w:firstLine="0" w:firstLineChars="0"/>
              <w:jc w:val="center"/>
              <w:rPr>
                <w:rFonts w:hint="default" w:ascii="Calibri" w:hAnsi="Calibri" w:cs="Calibri"/>
                <w:b/>
                <w:sz w:val="18"/>
                <w:szCs w:val="18"/>
              </w:rPr>
            </w:pPr>
            <w:r>
              <w:rPr>
                <w:rFonts w:hint="default" w:ascii="Calibri" w:hAnsi="Calibri" w:cs="Calibri"/>
                <w:b/>
                <w:sz w:val="18"/>
                <w:szCs w:val="18"/>
              </w:rPr>
              <w:t>Tópico</w:t>
            </w:r>
          </w:p>
        </w:tc>
        <w:tc>
          <w:tcPr>
            <w:tcW w:w="7744" w:type="dxa"/>
            <w:tcBorders>
              <w:right w:val="single" w:color="A8A8A8" w:sz="6" w:space="0"/>
            </w:tcBorders>
          </w:tcPr>
          <w:p>
            <w:pPr>
              <w:pStyle w:val="63"/>
              <w:spacing w:before="38"/>
              <w:ind w:left="0" w:leftChars="0" w:right="30" w:rightChars="15" w:firstLine="0" w:firstLineChars="0"/>
              <w:jc w:val="center"/>
              <w:rPr>
                <w:rFonts w:hint="default" w:ascii="Calibri" w:hAnsi="Calibri" w:cs="Calibri"/>
                <w:b/>
                <w:sz w:val="18"/>
                <w:szCs w:val="18"/>
              </w:rPr>
            </w:pPr>
            <w:r>
              <w:rPr>
                <w:rFonts w:hint="default" w:ascii="Calibri" w:hAnsi="Calibri" w:cs="Calibri"/>
                <w:b/>
                <w:sz w:val="18"/>
                <w:szCs w:val="18"/>
              </w:rPr>
              <w:t>Descrição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8" w:hRule="atLeast"/>
        </w:trPr>
        <w:tc>
          <w:tcPr>
            <w:tcW w:w="1500" w:type="dxa"/>
          </w:tcPr>
          <w:p>
            <w:pPr>
              <w:pStyle w:val="63"/>
              <w:jc w:val="center"/>
              <w:rPr>
                <w:rFonts w:hint="default" w:ascii="Calibri" w:hAnsi="Calibri" w:cs="Calibri"/>
                <w:sz w:val="18"/>
                <w:szCs w:val="18"/>
              </w:rPr>
            </w:pPr>
          </w:p>
          <w:p>
            <w:pPr>
              <w:pStyle w:val="63"/>
              <w:spacing w:before="137"/>
              <w:ind w:left="83"/>
              <w:jc w:val="center"/>
              <w:rPr>
                <w:rFonts w:hint="default" w:ascii="Calibri" w:hAnsi="Calibri" w:cs="Calibri"/>
                <w:b/>
                <w:sz w:val="18"/>
                <w:szCs w:val="18"/>
              </w:rPr>
            </w:pPr>
            <w:r>
              <w:rPr>
                <w:rFonts w:hint="default" w:ascii="Calibri" w:hAnsi="Calibri" w:cs="Calibri"/>
                <w:b/>
                <w:sz w:val="18"/>
                <w:szCs w:val="18"/>
              </w:rPr>
              <w:t>Finalidade</w:t>
            </w:r>
          </w:p>
        </w:tc>
        <w:tc>
          <w:tcPr>
            <w:tcW w:w="7744" w:type="dxa"/>
            <w:tcBorders>
              <w:right w:val="single" w:color="B2B2B2" w:sz="6" w:space="0"/>
            </w:tcBorders>
          </w:tcPr>
          <w:p>
            <w:pPr>
              <w:pStyle w:val="63"/>
              <w:spacing w:before="122" w:line="268" w:lineRule="auto"/>
              <w:ind w:left="122" w:right="106"/>
              <w:jc w:val="both"/>
              <w:rPr>
                <w:rFonts w:hint="default" w:ascii="Calibri" w:hAnsi="Calibri" w:cs="Calibri"/>
                <w:sz w:val="18"/>
                <w:szCs w:val="18"/>
              </w:rPr>
            </w:pPr>
            <w:r>
              <w:rPr>
                <w:rFonts w:hint="default" w:ascii="Calibri" w:hAnsi="Calibri" w:cs="Calibri"/>
                <w:sz w:val="18"/>
                <w:szCs w:val="18"/>
              </w:rPr>
              <w:t xml:space="preserve">Define  níveis de  serviço  para  o  início  do  atendimento   dos  chamados   e  demandas encaminhadas para manutenção   do sistema, ou as periódicas, para a </w:t>
            </w:r>
            <w:r>
              <w:rPr>
                <w:rFonts w:hint="default" w:ascii="Calibri" w:hAnsi="Calibri" w:cs="Calibri"/>
                <w:spacing w:val="-3"/>
                <w:sz w:val="18"/>
                <w:szCs w:val="18"/>
              </w:rPr>
              <w:t xml:space="preserve">CONTRATADA. </w:t>
            </w:r>
            <w:r>
              <w:rPr>
                <w:rFonts w:hint="default" w:ascii="Calibri" w:hAnsi="Calibri" w:cs="Calibri"/>
                <w:sz w:val="18"/>
                <w:szCs w:val="18"/>
              </w:rPr>
              <w:t>O início do atendimento de uma solicitação ou demanda é contabilizado</w:t>
            </w:r>
            <w:r>
              <w:rPr>
                <w:rFonts w:hint="default" w:ascii="Calibri" w:hAnsi="Calibri" w:cs="Calibri"/>
                <w:spacing w:val="5"/>
                <w:sz w:val="18"/>
                <w:szCs w:val="18"/>
              </w:rPr>
              <w:t xml:space="preserve"> </w:t>
            </w:r>
            <w:r>
              <w:rPr>
                <w:rFonts w:hint="default" w:ascii="Calibri" w:hAnsi="Calibri" w:cs="Calibri"/>
                <w:sz w:val="18"/>
                <w:szCs w:val="18"/>
              </w:rPr>
              <w:t>a</w:t>
            </w:r>
            <w:r>
              <w:rPr>
                <w:rFonts w:hint="default" w:ascii="Calibri" w:hAnsi="Calibri" w:cs="Calibri"/>
                <w:spacing w:val="7"/>
                <w:sz w:val="18"/>
                <w:szCs w:val="18"/>
              </w:rPr>
              <w:t xml:space="preserve"> </w:t>
            </w:r>
            <w:r>
              <w:rPr>
                <w:rFonts w:hint="default" w:ascii="Calibri" w:hAnsi="Calibri" w:cs="Calibri"/>
                <w:sz w:val="18"/>
                <w:szCs w:val="18"/>
              </w:rPr>
              <w:t>partir</w:t>
            </w:r>
            <w:r>
              <w:rPr>
                <w:rFonts w:hint="default" w:ascii="Calibri" w:hAnsi="Calibri" w:cs="Calibri"/>
                <w:spacing w:val="6"/>
                <w:sz w:val="18"/>
                <w:szCs w:val="18"/>
              </w:rPr>
              <w:t xml:space="preserve"> </w:t>
            </w:r>
            <w:r>
              <w:rPr>
                <w:rFonts w:hint="default" w:ascii="Calibri" w:hAnsi="Calibri" w:cs="Calibri"/>
                <w:sz w:val="18"/>
                <w:szCs w:val="18"/>
              </w:rPr>
              <w:t>do</w:t>
            </w:r>
            <w:r>
              <w:rPr>
                <w:rFonts w:hint="default" w:ascii="Calibri" w:hAnsi="Calibri" w:cs="Calibri"/>
                <w:spacing w:val="8"/>
                <w:sz w:val="18"/>
                <w:szCs w:val="18"/>
              </w:rPr>
              <w:t xml:space="preserve"> </w:t>
            </w:r>
            <w:r>
              <w:rPr>
                <w:rFonts w:hint="default" w:ascii="Calibri" w:hAnsi="Calibri" w:cs="Calibri"/>
                <w:sz w:val="18"/>
                <w:szCs w:val="18"/>
              </w:rPr>
              <w:t>seu</w:t>
            </w:r>
            <w:r>
              <w:rPr>
                <w:rFonts w:hint="default" w:ascii="Calibri" w:hAnsi="Calibri" w:cs="Calibri"/>
                <w:spacing w:val="6"/>
                <w:sz w:val="18"/>
                <w:szCs w:val="18"/>
              </w:rPr>
              <w:t xml:space="preserve"> </w:t>
            </w:r>
            <w:r>
              <w:rPr>
                <w:rFonts w:hint="default" w:ascii="Calibri" w:hAnsi="Calibri" w:cs="Calibri"/>
                <w:sz w:val="18"/>
                <w:szCs w:val="18"/>
              </w:rPr>
              <w:t>recebimento</w:t>
            </w:r>
            <w:r>
              <w:rPr>
                <w:rFonts w:hint="default" w:ascii="Calibri" w:hAnsi="Calibri" w:cs="Calibri"/>
                <w:spacing w:val="5"/>
                <w:sz w:val="18"/>
                <w:szCs w:val="18"/>
              </w:rPr>
              <w:t xml:space="preserve"> </w:t>
            </w:r>
            <w:r>
              <w:rPr>
                <w:rFonts w:hint="default" w:ascii="Calibri" w:hAnsi="Calibri" w:cs="Calibri"/>
                <w:sz w:val="18"/>
                <w:szCs w:val="18"/>
              </w:rPr>
              <w:t>pela</w:t>
            </w:r>
            <w:r>
              <w:rPr>
                <w:rFonts w:hint="default" w:ascii="Calibri" w:hAnsi="Calibri" w:cs="Calibri"/>
                <w:spacing w:val="8"/>
                <w:sz w:val="18"/>
                <w:szCs w:val="18"/>
              </w:rPr>
              <w:t xml:space="preserve"> </w:t>
            </w:r>
            <w:r>
              <w:rPr>
                <w:rFonts w:hint="default" w:ascii="Calibri" w:hAnsi="Calibri" w:cs="Calibri"/>
                <w:spacing w:val="-3"/>
                <w:sz w:val="18"/>
                <w:szCs w:val="18"/>
              </w:rPr>
              <w:t>CONTRATADA,</w:t>
            </w:r>
            <w:r>
              <w:rPr>
                <w:rFonts w:hint="default" w:ascii="Calibri" w:hAnsi="Calibri" w:cs="Calibri"/>
                <w:spacing w:val="5"/>
                <w:sz w:val="18"/>
                <w:szCs w:val="18"/>
              </w:rPr>
              <w:t xml:space="preserve"> </w:t>
            </w:r>
            <w:r>
              <w:rPr>
                <w:rFonts w:hint="default" w:ascii="Calibri" w:hAnsi="Calibri" w:cs="Calibri"/>
                <w:sz w:val="18"/>
                <w:szCs w:val="18"/>
              </w:rPr>
              <w:t>responsável</w:t>
            </w:r>
            <w:r>
              <w:rPr>
                <w:rFonts w:hint="default" w:ascii="Calibri" w:hAnsi="Calibri" w:cs="Calibri"/>
                <w:spacing w:val="6"/>
                <w:sz w:val="18"/>
                <w:szCs w:val="18"/>
              </w:rPr>
              <w:t xml:space="preserve"> </w:t>
            </w:r>
            <w:r>
              <w:rPr>
                <w:rFonts w:hint="default" w:ascii="Calibri" w:hAnsi="Calibri" w:cs="Calibri"/>
                <w:sz w:val="18"/>
                <w:szCs w:val="18"/>
              </w:rPr>
              <w:t>por</w:t>
            </w:r>
            <w:r>
              <w:rPr>
                <w:rFonts w:hint="default" w:ascii="Calibri" w:hAnsi="Calibri" w:cs="Calibri"/>
                <w:spacing w:val="8"/>
                <w:sz w:val="18"/>
                <w:szCs w:val="18"/>
              </w:rPr>
              <w:t xml:space="preserve"> </w:t>
            </w:r>
            <w:r>
              <w:rPr>
                <w:rFonts w:hint="default" w:ascii="Calibri" w:hAnsi="Calibri" w:cs="Calibri"/>
                <w:sz w:val="18"/>
                <w:szCs w:val="18"/>
              </w:rPr>
              <w:t>executar</w:t>
            </w:r>
            <w:r>
              <w:rPr>
                <w:rFonts w:hint="default" w:ascii="Calibri" w:hAnsi="Calibri" w:cs="Calibri"/>
                <w:spacing w:val="8"/>
                <w:sz w:val="18"/>
                <w:szCs w:val="18"/>
              </w:rPr>
              <w:t xml:space="preserve"> </w:t>
            </w:r>
            <w:r>
              <w:rPr>
                <w:rFonts w:hint="default" w:ascii="Calibri" w:hAnsi="Calibri" w:cs="Calibri"/>
                <w:sz w:val="18"/>
                <w:szCs w:val="18"/>
              </w:rPr>
              <w:t>o</w:t>
            </w:r>
            <w:r>
              <w:rPr>
                <w:rFonts w:hint="default" w:ascii="Calibri" w:hAnsi="Calibri" w:cs="Calibri"/>
                <w:spacing w:val="5"/>
                <w:sz w:val="18"/>
                <w:szCs w:val="18"/>
              </w:rPr>
              <w:t xml:space="preserve"> </w:t>
            </w:r>
            <w:r>
              <w:rPr>
                <w:rFonts w:hint="default" w:ascii="Calibri" w:hAnsi="Calibri" w:cs="Calibri"/>
                <w:sz w:val="18"/>
                <w:szCs w:val="18"/>
              </w:rPr>
              <w:t>serviço</w:t>
            </w:r>
            <w:r>
              <w:rPr>
                <w:rFonts w:hint="default" w:ascii="Calibri" w:hAnsi="Calibri" w:cs="Calibri"/>
                <w:spacing w:val="5"/>
                <w:sz w:val="18"/>
                <w:szCs w:val="18"/>
              </w:rPr>
              <w:t xml:space="preserve"> </w:t>
            </w:r>
            <w:r>
              <w:rPr>
                <w:rFonts w:hint="default" w:ascii="Calibri" w:hAnsi="Calibri" w:cs="Calibri"/>
                <w:sz w:val="18"/>
                <w:szCs w:val="18"/>
              </w:rPr>
              <w:t>demandado.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500" w:type="dxa"/>
            <w:tcBorders>
              <w:bottom w:val="single" w:color="B2B2B2" w:sz="6" w:space="0"/>
            </w:tcBorders>
          </w:tcPr>
          <w:p>
            <w:pPr>
              <w:pStyle w:val="63"/>
              <w:spacing w:before="40"/>
              <w:ind w:left="83"/>
              <w:jc w:val="center"/>
              <w:rPr>
                <w:rFonts w:hint="default" w:ascii="Calibri" w:hAnsi="Calibri" w:cs="Calibri"/>
                <w:b/>
                <w:sz w:val="18"/>
                <w:szCs w:val="18"/>
              </w:rPr>
            </w:pPr>
            <w:r>
              <w:rPr>
                <w:rFonts w:hint="default" w:ascii="Calibri" w:hAnsi="Calibri" w:cs="Calibri"/>
                <w:b/>
                <w:sz w:val="18"/>
                <w:szCs w:val="18"/>
              </w:rPr>
              <w:t>Meta a cumprir</w:t>
            </w:r>
          </w:p>
        </w:tc>
        <w:tc>
          <w:tcPr>
            <w:tcW w:w="7744" w:type="dxa"/>
            <w:tcBorders>
              <w:bottom w:val="single" w:color="B2B2B2" w:sz="6" w:space="0"/>
              <w:right w:val="single" w:color="B2B2B2" w:sz="6" w:space="0"/>
            </w:tcBorders>
          </w:tcPr>
          <w:p>
            <w:pPr>
              <w:pStyle w:val="63"/>
              <w:spacing w:before="40"/>
              <w:ind w:left="83"/>
              <w:rPr>
                <w:rFonts w:hint="default" w:ascii="Calibri" w:hAnsi="Calibri" w:cs="Calibri"/>
                <w:b/>
                <w:sz w:val="18"/>
                <w:szCs w:val="18"/>
              </w:rPr>
            </w:pPr>
            <w:r>
              <w:rPr>
                <w:rFonts w:hint="default" w:ascii="Calibri" w:hAnsi="Calibri" w:cs="Calibri"/>
                <w:b/>
                <w:sz w:val="18"/>
                <w:szCs w:val="18"/>
              </w:rPr>
              <w:t>IPIA &gt; = 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1500" w:type="dxa"/>
            <w:tcBorders>
              <w:top w:val="single" w:color="B2B2B2" w:sz="6" w:space="0"/>
            </w:tcBorders>
          </w:tcPr>
          <w:p>
            <w:pPr>
              <w:pStyle w:val="63"/>
              <w:spacing w:before="40" w:line="247" w:lineRule="auto"/>
              <w:ind w:left="83" w:right="86" w:rightChars="43"/>
              <w:jc w:val="center"/>
              <w:rPr>
                <w:rFonts w:hint="default" w:ascii="Calibri" w:hAnsi="Calibri" w:cs="Calibri"/>
                <w:b/>
                <w:sz w:val="18"/>
                <w:szCs w:val="18"/>
              </w:rPr>
            </w:pPr>
            <w:r>
              <w:rPr>
                <w:rFonts w:hint="default" w:ascii="Calibri" w:hAnsi="Calibri" w:cs="Calibri"/>
                <w:b/>
                <w:sz w:val="18"/>
                <w:szCs w:val="18"/>
              </w:rPr>
              <w:t>Instrumento de medição</w:t>
            </w:r>
          </w:p>
        </w:tc>
        <w:tc>
          <w:tcPr>
            <w:tcW w:w="7744" w:type="dxa"/>
            <w:tcBorders>
              <w:top w:val="single" w:color="B2B2B2" w:sz="6" w:space="0"/>
              <w:right w:val="single" w:color="B2B2B2" w:sz="6" w:space="0"/>
            </w:tcBorders>
          </w:tcPr>
          <w:p>
            <w:pPr>
              <w:pStyle w:val="63"/>
              <w:spacing w:before="124"/>
              <w:ind w:left="83"/>
              <w:rPr>
                <w:rFonts w:hint="default" w:ascii="Calibri" w:hAnsi="Calibri" w:cs="Calibri"/>
                <w:sz w:val="18"/>
                <w:szCs w:val="18"/>
              </w:rPr>
            </w:pPr>
            <w:r>
              <w:rPr>
                <w:rFonts w:hint="default" w:ascii="Calibri" w:hAnsi="Calibri" w:cs="Calibri"/>
                <w:sz w:val="18"/>
                <w:szCs w:val="18"/>
              </w:rPr>
              <w:t>Registro de acompanhamento de chamados e Registro de ocorrências da execução contratual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500" w:type="dxa"/>
            <w:tcBorders>
              <w:bottom w:val="single" w:color="B2B2B2" w:sz="6" w:space="0"/>
            </w:tcBorders>
          </w:tcPr>
          <w:p>
            <w:pPr>
              <w:pStyle w:val="63"/>
              <w:spacing w:before="40"/>
              <w:ind w:left="83" w:right="86" w:rightChars="43"/>
              <w:jc w:val="center"/>
              <w:rPr>
                <w:rFonts w:hint="default" w:ascii="Calibri" w:hAnsi="Calibri" w:cs="Calibri"/>
                <w:b/>
                <w:sz w:val="18"/>
                <w:szCs w:val="18"/>
              </w:rPr>
            </w:pPr>
            <w:r>
              <w:rPr>
                <w:rFonts w:hint="default" w:ascii="Calibri" w:hAnsi="Calibri" w:cs="Calibri"/>
                <w:b/>
                <w:sz w:val="18"/>
                <w:szCs w:val="18"/>
              </w:rPr>
              <w:t>Periodicidade</w:t>
            </w:r>
          </w:p>
        </w:tc>
        <w:tc>
          <w:tcPr>
            <w:tcW w:w="7744" w:type="dxa"/>
            <w:tcBorders>
              <w:bottom w:val="single" w:color="B2B2B2" w:sz="6" w:space="0"/>
              <w:right w:val="single" w:color="B2B2B2" w:sz="6" w:space="0"/>
            </w:tcBorders>
          </w:tcPr>
          <w:p>
            <w:pPr>
              <w:pStyle w:val="63"/>
              <w:spacing w:before="40"/>
              <w:ind w:left="83"/>
              <w:rPr>
                <w:rFonts w:hint="default" w:ascii="Calibri" w:hAnsi="Calibri" w:cs="Calibri"/>
                <w:sz w:val="18"/>
                <w:szCs w:val="18"/>
              </w:rPr>
            </w:pPr>
            <w:r>
              <w:rPr>
                <w:rFonts w:hint="default" w:ascii="Calibri" w:hAnsi="Calibri" w:cs="Calibri"/>
                <w:sz w:val="18"/>
                <w:szCs w:val="18"/>
              </w:rPr>
              <w:t>Acompanhamento contínuo do contrato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43" w:hRule="atLeast"/>
        </w:trPr>
        <w:tc>
          <w:tcPr>
            <w:tcW w:w="1500" w:type="dxa"/>
            <w:tcBorders>
              <w:top w:val="single" w:color="B2B2B2" w:sz="6" w:space="0"/>
              <w:bottom w:val="single" w:color="B2B2B2" w:sz="6" w:space="0"/>
            </w:tcBorders>
          </w:tcPr>
          <w:p>
            <w:pPr>
              <w:pStyle w:val="63"/>
              <w:spacing w:before="10"/>
              <w:ind w:right="86" w:rightChars="43"/>
              <w:jc w:val="center"/>
              <w:rPr>
                <w:rFonts w:hint="default" w:ascii="Calibri" w:hAnsi="Calibri" w:cs="Calibri"/>
                <w:sz w:val="18"/>
                <w:szCs w:val="18"/>
              </w:rPr>
            </w:pPr>
          </w:p>
          <w:p>
            <w:pPr>
              <w:pStyle w:val="63"/>
              <w:spacing w:line="249" w:lineRule="auto"/>
              <w:ind w:left="83" w:right="86" w:rightChars="43"/>
              <w:jc w:val="center"/>
              <w:rPr>
                <w:rFonts w:hint="default" w:ascii="Calibri" w:hAnsi="Calibri" w:cs="Calibri"/>
                <w:b/>
                <w:sz w:val="18"/>
                <w:szCs w:val="18"/>
              </w:rPr>
            </w:pPr>
            <w:r>
              <w:rPr>
                <w:rFonts w:hint="default" w:ascii="Calibri" w:hAnsi="Calibri" w:cs="Calibri"/>
                <w:b/>
                <w:sz w:val="18"/>
                <w:szCs w:val="18"/>
              </w:rPr>
              <w:t>Mecanismo de Cálculo (métrica)</w:t>
            </w:r>
          </w:p>
        </w:tc>
        <w:tc>
          <w:tcPr>
            <w:tcW w:w="7744" w:type="dxa"/>
            <w:tcBorders>
              <w:top w:val="single" w:color="B2B2B2" w:sz="6" w:space="0"/>
              <w:bottom w:val="single" w:color="B2B2B2" w:sz="6" w:space="0"/>
              <w:right w:val="single" w:color="B2B2B2" w:sz="6" w:space="0"/>
            </w:tcBorders>
          </w:tcPr>
          <w:p>
            <w:pPr>
              <w:pStyle w:val="63"/>
              <w:spacing w:before="40"/>
              <w:ind w:left="83"/>
              <w:rPr>
                <w:rFonts w:hint="default" w:ascii="Calibri" w:hAnsi="Calibri" w:cs="Calibri"/>
                <w:b/>
                <w:sz w:val="18"/>
                <w:szCs w:val="18"/>
              </w:rPr>
            </w:pPr>
            <w:r>
              <w:rPr>
                <w:rFonts w:hint="default" w:ascii="Calibri" w:hAnsi="Calibri" w:cs="Calibri"/>
                <w:b/>
                <w:sz w:val="18"/>
                <w:szCs w:val="18"/>
              </w:rPr>
              <w:t>IPIA = ( TCP / TC ) x 100</w:t>
            </w:r>
          </w:p>
          <w:p>
            <w:pPr>
              <w:pStyle w:val="63"/>
              <w:spacing w:before="5"/>
              <w:ind w:left="83"/>
              <w:rPr>
                <w:rFonts w:hint="default" w:ascii="Calibri" w:hAnsi="Calibri" w:cs="Calibri"/>
                <w:sz w:val="18"/>
                <w:szCs w:val="18"/>
              </w:rPr>
            </w:pPr>
            <w:r>
              <w:rPr>
                <w:rFonts w:hint="default" w:ascii="Calibri" w:hAnsi="Calibri" w:cs="Calibri"/>
                <w:sz w:val="18"/>
                <w:szCs w:val="18"/>
              </w:rPr>
              <w:t>onde:</w:t>
            </w:r>
          </w:p>
          <w:p>
            <w:pPr>
              <w:pStyle w:val="63"/>
              <w:spacing w:before="7" w:line="249" w:lineRule="auto"/>
              <w:ind w:left="83" w:right="2483"/>
              <w:rPr>
                <w:rFonts w:hint="default" w:ascii="Calibri" w:hAnsi="Calibri" w:cs="Calibri"/>
                <w:sz w:val="18"/>
                <w:szCs w:val="18"/>
              </w:rPr>
            </w:pPr>
            <w:r>
              <w:rPr>
                <w:rFonts w:hint="default" w:ascii="Calibri" w:hAnsi="Calibri" w:cs="Calibri"/>
                <w:sz w:val="18"/>
                <w:szCs w:val="18"/>
              </w:rPr>
              <w:t>TCP - Total de chamados/manutenções iniciados dentro do prazo no período considerado TC - Total de chamados/manutenções realizados no período considerado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8" w:hRule="atLeast"/>
        </w:trPr>
        <w:tc>
          <w:tcPr>
            <w:tcW w:w="1500" w:type="dxa"/>
            <w:tcBorders>
              <w:top w:val="single" w:color="B2B2B2" w:sz="6" w:space="0"/>
              <w:bottom w:val="single" w:color="B2B2B2" w:sz="6" w:space="0"/>
            </w:tcBorders>
          </w:tcPr>
          <w:p>
            <w:pPr>
              <w:pStyle w:val="63"/>
              <w:ind w:right="86" w:rightChars="43"/>
              <w:jc w:val="center"/>
              <w:rPr>
                <w:rFonts w:hint="default" w:ascii="Calibri" w:hAnsi="Calibri" w:cs="Calibri"/>
                <w:sz w:val="18"/>
                <w:szCs w:val="18"/>
              </w:rPr>
            </w:pPr>
          </w:p>
          <w:p>
            <w:pPr>
              <w:pStyle w:val="63"/>
              <w:spacing w:before="140"/>
              <w:ind w:left="83" w:right="86" w:rightChars="43"/>
              <w:jc w:val="center"/>
              <w:rPr>
                <w:rFonts w:hint="default" w:ascii="Calibri" w:hAnsi="Calibri" w:cs="Calibri"/>
                <w:b/>
                <w:sz w:val="18"/>
                <w:szCs w:val="18"/>
              </w:rPr>
            </w:pPr>
            <w:r>
              <w:rPr>
                <w:rFonts w:hint="default" w:ascii="Calibri" w:hAnsi="Calibri" w:cs="Calibri"/>
                <w:b/>
                <w:sz w:val="18"/>
                <w:szCs w:val="18"/>
              </w:rPr>
              <w:t>Observações</w:t>
            </w:r>
          </w:p>
        </w:tc>
        <w:tc>
          <w:tcPr>
            <w:tcW w:w="7744" w:type="dxa"/>
            <w:tcBorders>
              <w:top w:val="single" w:color="B2B2B2" w:sz="6" w:space="0"/>
              <w:bottom w:val="single" w:color="B2B2B2" w:sz="6" w:space="0"/>
              <w:right w:val="single" w:color="B2B2B2" w:sz="6" w:space="0"/>
            </w:tcBorders>
          </w:tcPr>
          <w:p>
            <w:pPr>
              <w:pStyle w:val="63"/>
              <w:spacing w:before="125" w:line="266" w:lineRule="auto"/>
              <w:ind w:left="122" w:right="106"/>
              <w:jc w:val="both"/>
              <w:rPr>
                <w:rFonts w:hint="default" w:ascii="Calibri" w:hAnsi="Calibri" w:cs="Calibri"/>
                <w:sz w:val="18"/>
                <w:szCs w:val="18"/>
              </w:rPr>
            </w:pPr>
            <w:r>
              <w:rPr>
                <w:rFonts w:hint="default" w:ascii="Calibri" w:hAnsi="Calibri" w:cs="Calibri"/>
                <w:sz w:val="18"/>
                <w:szCs w:val="18"/>
              </w:rPr>
              <w:t xml:space="preserve">Obs1: Não serão computados atrasos quando estes forem ocasionados  pela  </w:t>
            </w:r>
            <w:r>
              <w:rPr>
                <w:rFonts w:hint="default" w:ascii="Calibri" w:hAnsi="Calibri" w:cs="Calibri"/>
                <w:spacing w:val="-3"/>
                <w:sz w:val="18"/>
                <w:szCs w:val="18"/>
              </w:rPr>
              <w:t xml:space="preserve">CONTRATANTE  </w:t>
            </w:r>
            <w:r>
              <w:rPr>
                <w:rFonts w:hint="default" w:ascii="Calibri" w:hAnsi="Calibri" w:cs="Calibri"/>
                <w:sz w:val="18"/>
                <w:szCs w:val="18"/>
              </w:rPr>
              <w:t xml:space="preserve">ou  em  virtude  de concessão de prorrogação autorizada pela </w:t>
            </w:r>
            <w:r>
              <w:rPr>
                <w:rFonts w:hint="default" w:ascii="Calibri" w:hAnsi="Calibri" w:cs="Calibri"/>
                <w:spacing w:val="-3"/>
                <w:sz w:val="18"/>
                <w:szCs w:val="18"/>
              </w:rPr>
              <w:t xml:space="preserve">CONTRATANTE.  Tais  </w:t>
            </w:r>
            <w:r>
              <w:rPr>
                <w:rFonts w:hint="default" w:ascii="Calibri" w:hAnsi="Calibri" w:cs="Calibri"/>
                <w:sz w:val="18"/>
                <w:szCs w:val="18"/>
              </w:rPr>
              <w:t>prazos  deverão ser expressamente  indicados  pelo  gestor do Contrato.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500" w:type="dxa"/>
            <w:tcBorders>
              <w:top w:val="single" w:color="B2B2B2" w:sz="6" w:space="0"/>
              <w:bottom w:val="single" w:color="B2B2B2" w:sz="6" w:space="0"/>
            </w:tcBorders>
          </w:tcPr>
          <w:p>
            <w:pPr>
              <w:pStyle w:val="63"/>
              <w:spacing w:before="40"/>
              <w:ind w:left="83" w:right="86" w:rightChars="43"/>
              <w:jc w:val="center"/>
              <w:rPr>
                <w:rFonts w:hint="default" w:ascii="Calibri" w:hAnsi="Calibri" w:cs="Calibri"/>
                <w:b/>
                <w:sz w:val="18"/>
                <w:szCs w:val="18"/>
              </w:rPr>
            </w:pPr>
            <w:r>
              <w:rPr>
                <w:rFonts w:hint="default" w:ascii="Calibri" w:hAnsi="Calibri" w:cs="Calibri"/>
                <w:b/>
                <w:sz w:val="18"/>
                <w:szCs w:val="18"/>
              </w:rPr>
              <w:t>Início de Vigência</w:t>
            </w:r>
          </w:p>
        </w:tc>
        <w:tc>
          <w:tcPr>
            <w:tcW w:w="7744" w:type="dxa"/>
            <w:tcBorders>
              <w:top w:val="single" w:color="B2B2B2" w:sz="6" w:space="0"/>
              <w:bottom w:val="single" w:color="B2B2B2" w:sz="6" w:space="0"/>
              <w:right w:val="single" w:color="B2B2B2" w:sz="6" w:space="0"/>
            </w:tcBorders>
          </w:tcPr>
          <w:p>
            <w:pPr>
              <w:pStyle w:val="63"/>
              <w:spacing w:before="40"/>
              <w:ind w:left="83"/>
              <w:rPr>
                <w:rFonts w:hint="default" w:ascii="Calibri" w:hAnsi="Calibri" w:cs="Calibri"/>
                <w:sz w:val="18"/>
                <w:szCs w:val="18"/>
              </w:rPr>
            </w:pPr>
            <w:r>
              <w:rPr>
                <w:rFonts w:hint="default" w:ascii="Calibri" w:hAnsi="Calibri" w:cs="Calibri"/>
                <w:sz w:val="18"/>
                <w:szCs w:val="18"/>
              </w:rPr>
              <w:t>A partir da emissão da OS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1500" w:type="dxa"/>
            <w:tcBorders>
              <w:top w:val="single" w:color="B2B2B2" w:sz="6" w:space="0"/>
            </w:tcBorders>
          </w:tcPr>
          <w:p>
            <w:pPr>
              <w:pStyle w:val="63"/>
              <w:ind w:right="86" w:rightChars="43"/>
              <w:jc w:val="center"/>
              <w:rPr>
                <w:rFonts w:hint="default" w:ascii="Calibri" w:hAnsi="Calibri" w:cs="Calibri"/>
                <w:sz w:val="18"/>
                <w:szCs w:val="18"/>
              </w:rPr>
            </w:pPr>
          </w:p>
          <w:p>
            <w:pPr>
              <w:pStyle w:val="63"/>
              <w:ind w:right="86" w:rightChars="43"/>
              <w:jc w:val="center"/>
              <w:rPr>
                <w:rFonts w:hint="default" w:ascii="Calibri" w:hAnsi="Calibri" w:cs="Calibri"/>
                <w:sz w:val="18"/>
                <w:szCs w:val="18"/>
              </w:rPr>
            </w:pPr>
          </w:p>
          <w:p>
            <w:pPr>
              <w:pStyle w:val="63"/>
              <w:ind w:right="86" w:rightChars="43"/>
              <w:jc w:val="center"/>
              <w:rPr>
                <w:rFonts w:hint="default" w:ascii="Calibri" w:hAnsi="Calibri" w:cs="Calibri"/>
                <w:sz w:val="18"/>
                <w:szCs w:val="18"/>
              </w:rPr>
            </w:pPr>
          </w:p>
          <w:p>
            <w:pPr>
              <w:pStyle w:val="63"/>
              <w:spacing w:before="112" w:line="249" w:lineRule="auto"/>
              <w:ind w:left="83" w:right="86" w:rightChars="43"/>
              <w:jc w:val="center"/>
              <w:rPr>
                <w:rFonts w:hint="default" w:ascii="Calibri" w:hAnsi="Calibri" w:cs="Calibri"/>
                <w:b/>
                <w:sz w:val="18"/>
                <w:szCs w:val="18"/>
              </w:rPr>
            </w:pPr>
            <w:r>
              <w:rPr>
                <w:rFonts w:hint="default" w:ascii="Calibri" w:hAnsi="Calibri" w:cs="Calibri"/>
                <w:b/>
                <w:sz w:val="18"/>
                <w:szCs w:val="18"/>
              </w:rPr>
              <w:t>Faixas de ajuste no pagamento e Sanções</w:t>
            </w:r>
          </w:p>
        </w:tc>
        <w:tc>
          <w:tcPr>
            <w:tcW w:w="7744" w:type="dxa"/>
            <w:tcBorders>
              <w:top w:val="single" w:color="B2B2B2" w:sz="6" w:space="0"/>
              <w:right w:val="single" w:color="B2B2B2" w:sz="6" w:space="0"/>
            </w:tcBorders>
          </w:tcPr>
          <w:p>
            <w:pPr>
              <w:pStyle w:val="63"/>
              <w:spacing w:line="266" w:lineRule="auto"/>
              <w:ind w:left="45" w:right="177"/>
              <w:rPr>
                <w:rFonts w:hint="default" w:ascii="Calibri" w:hAnsi="Calibri" w:cs="Calibri"/>
                <w:sz w:val="18"/>
                <w:szCs w:val="18"/>
              </w:rPr>
            </w:pPr>
            <w:r>
              <w:rPr>
                <w:rFonts w:hint="default" w:ascii="Calibri" w:hAnsi="Calibri" w:cs="Calibri"/>
                <w:sz w:val="18"/>
                <w:szCs w:val="18"/>
              </w:rPr>
              <w:t>Para: 75% &lt; = IPIA &lt; 90%; aplicar-se-á glosa de 1% (um por cento) do valor estabelecido para a soma das franquias mensais.</w:t>
            </w:r>
          </w:p>
          <w:p>
            <w:pPr>
              <w:pStyle w:val="63"/>
              <w:spacing w:line="266" w:lineRule="auto"/>
              <w:ind w:left="45" w:right="177"/>
              <w:rPr>
                <w:rFonts w:hint="default" w:ascii="Calibri" w:hAnsi="Calibri" w:cs="Calibri"/>
                <w:sz w:val="18"/>
                <w:szCs w:val="18"/>
              </w:rPr>
            </w:pPr>
            <w:r>
              <w:rPr>
                <w:rFonts w:hint="default" w:ascii="Calibri" w:hAnsi="Calibri" w:cs="Calibri"/>
                <w:sz w:val="18"/>
                <w:szCs w:val="18"/>
              </w:rPr>
              <w:t>Para: 60% &lt; = IPIA &lt; 75%; aplicar-se-á glosa de 2% (um por cento) do valor estabelecido para a soma das franquias mensais.</w:t>
            </w:r>
          </w:p>
          <w:p>
            <w:pPr>
              <w:pStyle w:val="63"/>
              <w:ind w:left="45"/>
              <w:rPr>
                <w:rFonts w:hint="default" w:ascii="Calibri" w:hAnsi="Calibri" w:cs="Calibri"/>
                <w:sz w:val="18"/>
                <w:szCs w:val="18"/>
              </w:rPr>
            </w:pPr>
            <w:r>
              <w:rPr>
                <w:rFonts w:hint="default" w:ascii="Calibri" w:hAnsi="Calibri" w:cs="Calibri"/>
                <w:sz w:val="18"/>
                <w:szCs w:val="18"/>
              </w:rPr>
              <w:t>Para: IPIA &lt; 60%; aplicar-se-á glosa de 4% (um por cento) do valor estabelecido para a soma das franquias mensais.</w:t>
            </w:r>
          </w:p>
        </w:tc>
      </w:tr>
    </w:tbl>
    <w:p>
      <w:pPr>
        <w:numPr>
          <w:ilvl w:val="0"/>
          <w:numId w:val="0"/>
        </w:numPr>
        <w:tabs>
          <w:tab w:val="left" w:pos="993"/>
        </w:tabs>
        <w:spacing w:before="120" w:after="120" w:line="276" w:lineRule="auto"/>
        <w:jc w:val="both"/>
        <w:rPr>
          <w:rFonts w:hint="default" w:cs="Arial"/>
          <w:b w:val="0"/>
          <w:bCs w:val="0"/>
          <w:color w:val="000000"/>
          <w:sz w:val="21"/>
          <w:szCs w:val="21"/>
          <w:shd w:val="clear" w:color="auto" w:fill="FFFFFF"/>
          <w:lang w:val="pt-BR"/>
        </w:rPr>
      </w:pPr>
    </w:p>
    <w:tbl>
      <w:tblPr>
        <w:tblStyle w:val="17"/>
        <w:tblW w:w="9244"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92"/>
        <w:gridCol w:w="7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9244" w:type="dxa"/>
            <w:gridSpan w:val="2"/>
            <w:shd w:val="clear" w:color="auto" w:fill="D7D7D7" w:themeFill="background1" w:themeFillShade="D8"/>
          </w:tcPr>
          <w:p>
            <w:pPr>
              <w:pStyle w:val="63"/>
              <w:spacing w:before="40"/>
              <w:ind w:left="846"/>
              <w:rPr>
                <w:rFonts w:hint="default" w:ascii="Calibri" w:hAnsi="Calibri" w:cs="Calibri"/>
                <w:b/>
                <w:sz w:val="18"/>
                <w:szCs w:val="18"/>
              </w:rPr>
            </w:pPr>
            <w:r>
              <w:rPr>
                <w:rFonts w:hint="default" w:ascii="Calibri" w:hAnsi="Calibri" w:cs="Calibri"/>
                <w:b/>
                <w:sz w:val="18"/>
                <w:szCs w:val="18"/>
              </w:rPr>
              <w:t>INDICADOR CRDP – INDICADOR DE CHAMADO/MANUTENÇÃO RESOLVIDO DENTRO DO PRAZO ESTABELECIDO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692" w:type="dxa"/>
          </w:tcPr>
          <w:p>
            <w:pPr>
              <w:pStyle w:val="63"/>
              <w:spacing w:before="40"/>
              <w:ind w:left="0" w:leftChars="0" w:right="76" w:rightChars="38" w:firstLine="0" w:firstLineChars="0"/>
              <w:jc w:val="center"/>
              <w:rPr>
                <w:rFonts w:hint="default" w:ascii="Calibri" w:hAnsi="Calibri" w:cs="Calibri"/>
                <w:b/>
                <w:sz w:val="18"/>
                <w:szCs w:val="18"/>
              </w:rPr>
            </w:pPr>
            <w:r>
              <w:rPr>
                <w:rFonts w:hint="default" w:ascii="Calibri" w:hAnsi="Calibri" w:cs="Calibri"/>
                <w:b/>
                <w:sz w:val="18"/>
                <w:szCs w:val="18"/>
              </w:rPr>
              <w:t>Tópico</w:t>
            </w:r>
          </w:p>
        </w:tc>
        <w:tc>
          <w:tcPr>
            <w:tcW w:w="7552" w:type="dxa"/>
          </w:tcPr>
          <w:p>
            <w:pPr>
              <w:pStyle w:val="63"/>
              <w:spacing w:before="40"/>
              <w:ind w:left="0" w:leftChars="0" w:right="76" w:rightChars="38" w:firstLine="0" w:firstLineChars="0"/>
              <w:jc w:val="center"/>
              <w:rPr>
                <w:rFonts w:hint="default" w:ascii="Calibri" w:hAnsi="Calibri" w:cs="Calibri"/>
                <w:b/>
                <w:sz w:val="18"/>
                <w:szCs w:val="18"/>
              </w:rPr>
            </w:pPr>
            <w:r>
              <w:rPr>
                <w:rFonts w:hint="default" w:ascii="Calibri" w:hAnsi="Calibri" w:cs="Calibri"/>
                <w:b/>
                <w:sz w:val="18"/>
                <w:szCs w:val="18"/>
              </w:rPr>
              <w:t>Descrição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atLeast"/>
        </w:trPr>
        <w:tc>
          <w:tcPr>
            <w:tcW w:w="1692" w:type="dxa"/>
          </w:tcPr>
          <w:p>
            <w:pPr>
              <w:pStyle w:val="63"/>
              <w:spacing w:before="132"/>
              <w:ind w:left="83"/>
              <w:jc w:val="center"/>
              <w:rPr>
                <w:rFonts w:hint="default" w:ascii="Calibri" w:hAnsi="Calibri" w:cs="Calibri"/>
                <w:b/>
                <w:sz w:val="18"/>
                <w:szCs w:val="18"/>
              </w:rPr>
            </w:pPr>
            <w:r>
              <w:rPr>
                <w:rFonts w:hint="default" w:ascii="Calibri" w:hAnsi="Calibri" w:cs="Calibri"/>
                <w:b/>
                <w:sz w:val="18"/>
                <w:szCs w:val="18"/>
              </w:rPr>
              <w:t>Finalidade</w:t>
            </w:r>
          </w:p>
        </w:tc>
        <w:tc>
          <w:tcPr>
            <w:tcW w:w="7552" w:type="dxa"/>
          </w:tcPr>
          <w:p>
            <w:pPr>
              <w:pStyle w:val="63"/>
              <w:spacing w:before="125"/>
              <w:ind w:left="122"/>
              <w:rPr>
                <w:rFonts w:hint="default" w:ascii="Calibri" w:hAnsi="Calibri" w:cs="Calibri"/>
                <w:sz w:val="18"/>
                <w:szCs w:val="18"/>
              </w:rPr>
            </w:pPr>
            <w:r>
              <w:rPr>
                <w:rFonts w:hint="default" w:ascii="Calibri" w:hAnsi="Calibri" w:cs="Calibri"/>
                <w:sz w:val="18"/>
                <w:szCs w:val="18"/>
              </w:rPr>
              <w:t>Define o percentual de chamados que devem ser resolvidos dentro do prazo estabelecido.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 w:hRule="atLeast"/>
        </w:trPr>
        <w:tc>
          <w:tcPr>
            <w:tcW w:w="1692" w:type="dxa"/>
          </w:tcPr>
          <w:p>
            <w:pPr>
              <w:pStyle w:val="63"/>
              <w:spacing w:before="39"/>
              <w:ind w:left="83"/>
              <w:jc w:val="center"/>
              <w:rPr>
                <w:rFonts w:hint="default" w:ascii="Calibri" w:hAnsi="Calibri" w:cs="Calibri"/>
                <w:b/>
                <w:sz w:val="18"/>
                <w:szCs w:val="18"/>
              </w:rPr>
            </w:pPr>
            <w:r>
              <w:rPr>
                <w:rFonts w:hint="default" w:ascii="Calibri" w:hAnsi="Calibri" w:cs="Calibri"/>
                <w:b/>
                <w:sz w:val="18"/>
                <w:szCs w:val="18"/>
              </w:rPr>
              <w:t>Meta a cumprir</w:t>
            </w:r>
          </w:p>
        </w:tc>
        <w:tc>
          <w:tcPr>
            <w:tcW w:w="7552" w:type="dxa"/>
          </w:tcPr>
          <w:p>
            <w:pPr>
              <w:pStyle w:val="63"/>
              <w:spacing w:before="39"/>
              <w:ind w:left="83"/>
              <w:rPr>
                <w:rFonts w:hint="default" w:ascii="Calibri" w:hAnsi="Calibri" w:cs="Calibri"/>
                <w:b/>
                <w:sz w:val="18"/>
                <w:szCs w:val="18"/>
              </w:rPr>
            </w:pPr>
            <w:r>
              <w:rPr>
                <w:rFonts w:hint="default" w:ascii="Calibri" w:hAnsi="Calibri" w:cs="Calibri"/>
                <w:b/>
                <w:sz w:val="18"/>
                <w:szCs w:val="18"/>
              </w:rPr>
              <w:t>ICRDP &gt; = 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692" w:type="dxa"/>
          </w:tcPr>
          <w:p>
            <w:pPr>
              <w:pStyle w:val="63"/>
              <w:spacing w:before="38"/>
              <w:ind w:left="83"/>
              <w:jc w:val="center"/>
              <w:rPr>
                <w:rFonts w:hint="default" w:ascii="Calibri" w:hAnsi="Calibri" w:cs="Calibri"/>
                <w:b/>
                <w:sz w:val="18"/>
                <w:szCs w:val="18"/>
              </w:rPr>
            </w:pPr>
            <w:r>
              <w:rPr>
                <w:rFonts w:hint="default" w:ascii="Calibri" w:hAnsi="Calibri" w:cs="Calibri"/>
                <w:b/>
                <w:sz w:val="18"/>
                <w:szCs w:val="18"/>
              </w:rPr>
              <w:t>Instrumento de medição</w:t>
            </w:r>
          </w:p>
        </w:tc>
        <w:tc>
          <w:tcPr>
            <w:tcW w:w="7552" w:type="dxa"/>
          </w:tcPr>
          <w:p>
            <w:pPr>
              <w:pStyle w:val="63"/>
              <w:spacing w:before="38"/>
              <w:ind w:left="83"/>
              <w:rPr>
                <w:rFonts w:hint="default" w:ascii="Calibri" w:hAnsi="Calibri" w:cs="Calibri"/>
                <w:sz w:val="18"/>
                <w:szCs w:val="18"/>
              </w:rPr>
            </w:pPr>
            <w:r>
              <w:rPr>
                <w:rFonts w:hint="default" w:ascii="Calibri" w:hAnsi="Calibri" w:cs="Calibri"/>
                <w:sz w:val="18"/>
                <w:szCs w:val="18"/>
              </w:rPr>
              <w:t>Registro de acompanhamento de chamados e Registro de ocorrências da execução contratual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692" w:type="dxa"/>
          </w:tcPr>
          <w:p>
            <w:pPr>
              <w:pStyle w:val="63"/>
              <w:spacing w:before="40"/>
              <w:ind w:left="83"/>
              <w:jc w:val="center"/>
              <w:rPr>
                <w:rFonts w:hint="default" w:ascii="Calibri" w:hAnsi="Calibri" w:cs="Calibri"/>
                <w:b/>
                <w:sz w:val="18"/>
                <w:szCs w:val="18"/>
              </w:rPr>
            </w:pPr>
            <w:r>
              <w:rPr>
                <w:rFonts w:hint="default" w:ascii="Calibri" w:hAnsi="Calibri" w:cs="Calibri"/>
                <w:b/>
                <w:sz w:val="18"/>
                <w:szCs w:val="18"/>
              </w:rPr>
              <w:t>Periodicidade</w:t>
            </w:r>
          </w:p>
        </w:tc>
        <w:tc>
          <w:tcPr>
            <w:tcW w:w="7552" w:type="dxa"/>
          </w:tcPr>
          <w:p>
            <w:pPr>
              <w:pStyle w:val="63"/>
              <w:spacing w:before="40"/>
              <w:ind w:left="83"/>
              <w:rPr>
                <w:rFonts w:hint="default" w:ascii="Calibri" w:hAnsi="Calibri" w:cs="Calibri"/>
                <w:sz w:val="18"/>
                <w:szCs w:val="18"/>
              </w:rPr>
            </w:pPr>
            <w:r>
              <w:rPr>
                <w:rFonts w:hint="default" w:ascii="Calibri" w:hAnsi="Calibri" w:cs="Calibri"/>
                <w:sz w:val="18"/>
                <w:szCs w:val="18"/>
              </w:rPr>
              <w:t>Acompanhamento contínuo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3" w:hRule="atLeast"/>
        </w:trPr>
        <w:tc>
          <w:tcPr>
            <w:tcW w:w="1692" w:type="dxa"/>
          </w:tcPr>
          <w:p>
            <w:pPr>
              <w:pStyle w:val="63"/>
              <w:spacing w:before="10"/>
              <w:ind w:right="76" w:rightChars="38"/>
              <w:jc w:val="center"/>
              <w:rPr>
                <w:rFonts w:hint="default" w:ascii="Calibri" w:hAnsi="Calibri" w:cs="Calibri"/>
                <w:sz w:val="18"/>
                <w:szCs w:val="18"/>
              </w:rPr>
            </w:pPr>
          </w:p>
          <w:p>
            <w:pPr>
              <w:pStyle w:val="63"/>
              <w:spacing w:before="1" w:line="249" w:lineRule="auto"/>
              <w:ind w:left="83" w:right="76" w:rightChars="38"/>
              <w:jc w:val="center"/>
              <w:rPr>
                <w:rFonts w:hint="default" w:ascii="Calibri" w:hAnsi="Calibri" w:cs="Calibri"/>
                <w:b/>
                <w:sz w:val="18"/>
                <w:szCs w:val="18"/>
              </w:rPr>
            </w:pPr>
            <w:r>
              <w:rPr>
                <w:rFonts w:hint="default" w:ascii="Calibri" w:hAnsi="Calibri" w:cs="Calibri"/>
                <w:b/>
                <w:sz w:val="18"/>
                <w:szCs w:val="18"/>
              </w:rPr>
              <w:t>Mecanismo de Cálculo (métrica)</w:t>
            </w:r>
          </w:p>
        </w:tc>
        <w:tc>
          <w:tcPr>
            <w:tcW w:w="7552" w:type="dxa"/>
          </w:tcPr>
          <w:p>
            <w:pPr>
              <w:pStyle w:val="63"/>
              <w:spacing w:before="38"/>
              <w:ind w:left="83"/>
              <w:rPr>
                <w:rFonts w:hint="default" w:ascii="Calibri" w:hAnsi="Calibri" w:cs="Calibri"/>
                <w:b/>
                <w:sz w:val="18"/>
                <w:szCs w:val="18"/>
              </w:rPr>
            </w:pPr>
            <w:r>
              <w:rPr>
                <w:rFonts w:hint="default" w:ascii="Calibri" w:hAnsi="Calibri" w:cs="Calibri"/>
                <w:b/>
                <w:sz w:val="18"/>
                <w:szCs w:val="18"/>
              </w:rPr>
              <w:t>ICRDP = TCR / TCA x 100</w:t>
            </w:r>
          </w:p>
          <w:p>
            <w:pPr>
              <w:pStyle w:val="63"/>
              <w:spacing w:before="7"/>
              <w:ind w:left="83"/>
              <w:rPr>
                <w:rFonts w:hint="default" w:ascii="Calibri" w:hAnsi="Calibri" w:cs="Calibri"/>
                <w:sz w:val="18"/>
                <w:szCs w:val="18"/>
              </w:rPr>
            </w:pPr>
            <w:r>
              <w:rPr>
                <w:rFonts w:hint="default" w:ascii="Calibri" w:hAnsi="Calibri" w:cs="Calibri"/>
                <w:sz w:val="18"/>
                <w:szCs w:val="18"/>
              </w:rPr>
              <w:t>onde:</w:t>
            </w:r>
          </w:p>
          <w:p>
            <w:pPr>
              <w:pStyle w:val="63"/>
              <w:spacing w:before="7" w:line="247" w:lineRule="auto"/>
              <w:ind w:left="83" w:right="2104"/>
              <w:rPr>
                <w:rFonts w:hint="default" w:ascii="Calibri" w:hAnsi="Calibri" w:cs="Calibri"/>
                <w:sz w:val="18"/>
                <w:szCs w:val="18"/>
              </w:rPr>
            </w:pPr>
            <w:r>
              <w:rPr>
                <w:rFonts w:hint="default" w:ascii="Calibri" w:hAnsi="Calibri" w:cs="Calibri"/>
                <w:sz w:val="18"/>
                <w:szCs w:val="18"/>
              </w:rPr>
              <w:t>TCR - Total de chamados/manutenções resolvidos dentro do prazo no período considerado TCA - Total de chamados/manutenções abertos no período considerado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8" w:hRule="atLeast"/>
        </w:trPr>
        <w:tc>
          <w:tcPr>
            <w:tcW w:w="1692" w:type="dxa"/>
          </w:tcPr>
          <w:p>
            <w:pPr>
              <w:pStyle w:val="63"/>
              <w:ind w:right="76" w:rightChars="38"/>
              <w:jc w:val="center"/>
              <w:rPr>
                <w:rFonts w:hint="default" w:ascii="Calibri" w:hAnsi="Calibri" w:cs="Calibri"/>
                <w:sz w:val="18"/>
                <w:szCs w:val="18"/>
              </w:rPr>
            </w:pPr>
          </w:p>
          <w:p>
            <w:pPr>
              <w:pStyle w:val="63"/>
              <w:spacing w:before="137"/>
              <w:ind w:left="83" w:right="76" w:rightChars="38"/>
              <w:jc w:val="center"/>
              <w:rPr>
                <w:rFonts w:hint="default" w:ascii="Calibri" w:hAnsi="Calibri" w:cs="Calibri"/>
                <w:b/>
                <w:sz w:val="18"/>
                <w:szCs w:val="18"/>
              </w:rPr>
            </w:pPr>
            <w:r>
              <w:rPr>
                <w:rFonts w:hint="default" w:ascii="Calibri" w:hAnsi="Calibri" w:cs="Calibri"/>
                <w:b/>
                <w:sz w:val="18"/>
                <w:szCs w:val="18"/>
              </w:rPr>
              <w:t>Observações</w:t>
            </w:r>
          </w:p>
        </w:tc>
        <w:tc>
          <w:tcPr>
            <w:tcW w:w="7552" w:type="dxa"/>
          </w:tcPr>
          <w:p>
            <w:pPr>
              <w:pStyle w:val="63"/>
              <w:spacing w:before="122" w:line="268" w:lineRule="auto"/>
              <w:ind w:left="122" w:right="106"/>
              <w:jc w:val="both"/>
              <w:rPr>
                <w:rFonts w:hint="default" w:ascii="Calibri" w:hAnsi="Calibri" w:cs="Calibri"/>
                <w:sz w:val="18"/>
                <w:szCs w:val="18"/>
              </w:rPr>
            </w:pPr>
            <w:r>
              <w:rPr>
                <w:rFonts w:hint="default" w:ascii="Calibri" w:hAnsi="Calibri" w:cs="Calibri"/>
                <w:sz w:val="18"/>
                <w:szCs w:val="18"/>
              </w:rPr>
              <w:t xml:space="preserve">Obs1: Não serão computados atrasos quando estes forem ocasionados pela </w:t>
            </w:r>
            <w:r>
              <w:rPr>
                <w:rFonts w:hint="default" w:ascii="Calibri" w:hAnsi="Calibri" w:cs="Calibri"/>
                <w:spacing w:val="-3"/>
                <w:sz w:val="18"/>
                <w:szCs w:val="18"/>
              </w:rPr>
              <w:t xml:space="preserve">CONTRATANTE </w:t>
            </w:r>
            <w:r>
              <w:rPr>
                <w:rFonts w:hint="default" w:ascii="Calibri" w:hAnsi="Calibri" w:cs="Calibri"/>
                <w:sz w:val="18"/>
                <w:szCs w:val="18"/>
              </w:rPr>
              <w:t xml:space="preserve">ou em virtude de  concessão de prorrogação autorizada pela </w:t>
            </w:r>
            <w:r>
              <w:rPr>
                <w:rFonts w:hint="default" w:ascii="Calibri" w:hAnsi="Calibri" w:cs="Calibri"/>
                <w:spacing w:val="-3"/>
                <w:sz w:val="18"/>
                <w:szCs w:val="18"/>
              </w:rPr>
              <w:t xml:space="preserve">CONTRATANTE. Tais </w:t>
            </w:r>
            <w:r>
              <w:rPr>
                <w:rFonts w:hint="default" w:ascii="Calibri" w:hAnsi="Calibri" w:cs="Calibri"/>
                <w:sz w:val="18"/>
                <w:szCs w:val="18"/>
              </w:rPr>
              <w:t>prazos deverão ser expressamente indicados pelo gestor do</w:t>
            </w:r>
            <w:r>
              <w:rPr>
                <w:rFonts w:hint="default" w:ascii="Calibri" w:hAnsi="Calibri" w:cs="Calibri"/>
                <w:spacing w:val="3"/>
                <w:sz w:val="18"/>
                <w:szCs w:val="18"/>
              </w:rPr>
              <w:t xml:space="preserve"> </w:t>
            </w:r>
            <w:r>
              <w:rPr>
                <w:rFonts w:hint="default" w:ascii="Calibri" w:hAnsi="Calibri" w:cs="Calibri"/>
                <w:sz w:val="18"/>
                <w:szCs w:val="18"/>
              </w:rPr>
              <w:t>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692" w:type="dxa"/>
          </w:tcPr>
          <w:p>
            <w:pPr>
              <w:pStyle w:val="63"/>
              <w:spacing w:before="38"/>
              <w:ind w:left="83" w:right="76" w:rightChars="38"/>
              <w:jc w:val="center"/>
              <w:rPr>
                <w:rFonts w:hint="default" w:ascii="Calibri" w:hAnsi="Calibri" w:cs="Calibri"/>
                <w:b/>
                <w:sz w:val="18"/>
                <w:szCs w:val="18"/>
              </w:rPr>
            </w:pPr>
            <w:r>
              <w:rPr>
                <w:rFonts w:hint="default" w:ascii="Calibri" w:hAnsi="Calibri" w:cs="Calibri"/>
                <w:b/>
                <w:sz w:val="18"/>
                <w:szCs w:val="18"/>
              </w:rPr>
              <w:t>Início de Vigência</w:t>
            </w:r>
          </w:p>
        </w:tc>
        <w:tc>
          <w:tcPr>
            <w:tcW w:w="7552" w:type="dxa"/>
          </w:tcPr>
          <w:p>
            <w:pPr>
              <w:pStyle w:val="63"/>
              <w:spacing w:before="38"/>
              <w:ind w:left="83"/>
              <w:rPr>
                <w:rFonts w:hint="default" w:ascii="Calibri" w:hAnsi="Calibri" w:cs="Calibri"/>
                <w:sz w:val="18"/>
                <w:szCs w:val="18"/>
              </w:rPr>
            </w:pPr>
            <w:r>
              <w:rPr>
                <w:rFonts w:hint="default" w:ascii="Calibri" w:hAnsi="Calibri" w:cs="Calibri"/>
                <w:sz w:val="18"/>
                <w:szCs w:val="18"/>
              </w:rPr>
              <w:t>A partir da emissão da 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 w:hRule="atLeast"/>
        </w:trPr>
        <w:tc>
          <w:tcPr>
            <w:tcW w:w="1692" w:type="dxa"/>
          </w:tcPr>
          <w:p>
            <w:pPr>
              <w:pStyle w:val="63"/>
              <w:spacing w:before="103" w:line="249" w:lineRule="auto"/>
              <w:ind w:left="83" w:right="76" w:rightChars="38"/>
              <w:jc w:val="center"/>
              <w:rPr>
                <w:rFonts w:hint="default" w:ascii="Calibri" w:hAnsi="Calibri" w:cs="Calibri"/>
                <w:b/>
                <w:sz w:val="18"/>
                <w:szCs w:val="18"/>
              </w:rPr>
            </w:pPr>
            <w:r>
              <w:rPr>
                <w:rFonts w:hint="default" w:ascii="Calibri" w:hAnsi="Calibri" w:cs="Calibri"/>
                <w:b/>
                <w:sz w:val="18"/>
                <w:szCs w:val="18"/>
              </w:rPr>
              <w:t>Faixas de ajuste no pagamento e Sanções</w:t>
            </w:r>
          </w:p>
        </w:tc>
        <w:tc>
          <w:tcPr>
            <w:tcW w:w="7552" w:type="dxa"/>
          </w:tcPr>
          <w:p>
            <w:pPr>
              <w:pStyle w:val="63"/>
              <w:spacing w:before="6"/>
              <w:rPr>
                <w:rFonts w:hint="default" w:ascii="Calibri" w:hAnsi="Calibri" w:cs="Calibri"/>
                <w:sz w:val="18"/>
                <w:szCs w:val="18"/>
              </w:rPr>
            </w:pPr>
          </w:p>
          <w:p>
            <w:pPr>
              <w:pStyle w:val="63"/>
              <w:spacing w:line="164" w:lineRule="exact"/>
              <w:ind w:left="45"/>
              <w:rPr>
                <w:rFonts w:hint="default" w:ascii="Calibri" w:hAnsi="Calibri" w:cs="Calibri"/>
                <w:sz w:val="18"/>
                <w:szCs w:val="18"/>
              </w:rPr>
            </w:pPr>
            <w:r>
              <w:rPr>
                <w:rFonts w:hint="default" w:ascii="Calibri" w:hAnsi="Calibri" w:cs="Calibri"/>
                <w:sz w:val="18"/>
                <w:szCs w:val="18"/>
              </w:rPr>
              <w:t>Para: 80% &lt; = ICRDP &lt; 90%; aplicar-se-á glosa de 1% (um por cento) do valor estabelecido para a soma das</w:t>
            </w:r>
            <w:r>
              <w:rPr>
                <w:rFonts w:hint="default" w:ascii="Calibri" w:hAnsi="Calibri" w:cs="Calibri"/>
                <w:sz w:val="18"/>
                <w:szCs w:val="18"/>
                <w:lang w:val="pt-BR"/>
              </w:rPr>
              <w:t xml:space="preserve"> </w:t>
            </w:r>
            <w:r>
              <w:rPr>
                <w:rFonts w:hint="default" w:ascii="Calibri" w:hAnsi="Calibri" w:cs="Calibri"/>
                <w:sz w:val="18"/>
                <w:szCs w:val="18"/>
              </w:rPr>
              <w:t>franquias mensais.</w:t>
            </w:r>
          </w:p>
          <w:p>
            <w:pPr>
              <w:pStyle w:val="63"/>
              <w:spacing w:before="85" w:line="164" w:lineRule="exact"/>
              <w:ind w:left="45"/>
              <w:rPr>
                <w:rFonts w:hint="default" w:ascii="Calibri" w:hAnsi="Calibri" w:cs="Calibri"/>
                <w:sz w:val="18"/>
                <w:szCs w:val="18"/>
              </w:rPr>
            </w:pPr>
            <w:r>
              <w:rPr>
                <w:rFonts w:hint="default" w:ascii="Calibri" w:hAnsi="Calibri" w:cs="Calibri"/>
                <w:sz w:val="18"/>
                <w:szCs w:val="18"/>
              </w:rPr>
              <w:t>Para: 60% &lt; = ICRDP &lt; 80%; aplicar-se-á glosa de 2% (um por cento) do valor estabelecido para a soma das</w:t>
            </w:r>
            <w:r>
              <w:rPr>
                <w:rFonts w:hint="default" w:ascii="Calibri" w:hAnsi="Calibri" w:cs="Calibri"/>
                <w:sz w:val="18"/>
                <w:szCs w:val="18"/>
                <w:lang w:val="pt-BR"/>
              </w:rPr>
              <w:t xml:space="preserve"> </w:t>
            </w:r>
            <w:r>
              <w:rPr>
                <w:rFonts w:hint="default" w:ascii="Calibri" w:hAnsi="Calibri" w:cs="Calibri"/>
                <w:sz w:val="18"/>
                <w:szCs w:val="18"/>
              </w:rPr>
              <w:t>franquias mensais.</w:t>
            </w:r>
          </w:p>
          <w:p>
            <w:pPr>
              <w:pStyle w:val="63"/>
              <w:spacing w:before="1" w:line="164" w:lineRule="exact"/>
              <w:ind w:left="45"/>
              <w:rPr>
                <w:rFonts w:hint="default" w:ascii="Calibri" w:hAnsi="Calibri" w:cs="Calibri"/>
                <w:sz w:val="18"/>
                <w:szCs w:val="18"/>
              </w:rPr>
            </w:pPr>
            <w:r>
              <w:rPr>
                <w:rFonts w:hint="default" w:ascii="Calibri" w:hAnsi="Calibri" w:cs="Calibri"/>
                <w:sz w:val="18"/>
                <w:szCs w:val="18"/>
              </w:rPr>
              <w:t>Para: 50% &lt; = ICRDP &lt; 60%; aplicar-se-á glosa de 3% (um por cento) do valor estabelecido para a soma das</w:t>
            </w:r>
            <w:r>
              <w:rPr>
                <w:rFonts w:hint="default" w:ascii="Calibri" w:hAnsi="Calibri" w:cs="Calibri"/>
                <w:sz w:val="18"/>
                <w:szCs w:val="18"/>
                <w:lang w:val="pt-BR"/>
              </w:rPr>
              <w:t xml:space="preserve"> </w:t>
            </w:r>
            <w:r>
              <w:rPr>
                <w:rFonts w:hint="default" w:ascii="Calibri" w:hAnsi="Calibri" w:cs="Calibri"/>
                <w:sz w:val="18"/>
                <w:szCs w:val="18"/>
              </w:rPr>
              <w:t>franquias mensais.</w:t>
            </w:r>
          </w:p>
          <w:p>
            <w:pPr>
              <w:pStyle w:val="63"/>
              <w:spacing w:before="85" w:line="164" w:lineRule="exact"/>
              <w:ind w:left="45"/>
              <w:rPr>
                <w:rFonts w:hint="default" w:ascii="Calibri" w:hAnsi="Calibri" w:cs="Calibri"/>
                <w:sz w:val="18"/>
                <w:szCs w:val="18"/>
              </w:rPr>
            </w:pPr>
            <w:r>
              <w:rPr>
                <w:rFonts w:hint="default" w:ascii="Calibri" w:hAnsi="Calibri" w:cs="Calibri"/>
                <w:sz w:val="18"/>
                <w:szCs w:val="18"/>
              </w:rPr>
              <w:t xml:space="preserve">Para: ICRDP &lt; 50%; aplicar-se-á glosa de 4% (um por cento) do valor estabelecido para a soma das </w:t>
            </w:r>
            <w:r>
              <w:rPr>
                <w:rFonts w:hint="default" w:ascii="Calibri" w:hAnsi="Calibri" w:cs="Calibri"/>
                <w:sz w:val="18"/>
                <w:szCs w:val="18"/>
                <w:lang w:val="pt-BR"/>
              </w:rPr>
              <w:t>f</w:t>
            </w:r>
            <w:r>
              <w:rPr>
                <w:rFonts w:hint="default" w:ascii="Calibri" w:hAnsi="Calibri" w:cs="Calibri"/>
                <w:sz w:val="18"/>
                <w:szCs w:val="18"/>
              </w:rPr>
              <w:t>ranquias</w:t>
            </w:r>
            <w:r>
              <w:rPr>
                <w:rFonts w:hint="default" w:ascii="Calibri" w:hAnsi="Calibri" w:cs="Calibri"/>
                <w:sz w:val="18"/>
                <w:szCs w:val="18"/>
                <w:lang w:val="pt-BR"/>
              </w:rPr>
              <w:t xml:space="preserve"> </w:t>
            </w:r>
            <w:r>
              <w:rPr>
                <w:rFonts w:hint="default" w:ascii="Calibri" w:hAnsi="Calibri" w:cs="Calibri"/>
                <w:sz w:val="18"/>
                <w:szCs w:val="18"/>
              </w:rPr>
              <w:t>mensais.</w:t>
            </w:r>
          </w:p>
        </w:tc>
      </w:tr>
    </w:tbl>
    <w:p>
      <w:pPr>
        <w:numPr>
          <w:ilvl w:val="0"/>
          <w:numId w:val="0"/>
        </w:numPr>
        <w:tabs>
          <w:tab w:val="left" w:pos="993"/>
        </w:tabs>
        <w:spacing w:before="120" w:after="120" w:line="276" w:lineRule="auto"/>
        <w:jc w:val="both"/>
        <w:rPr>
          <w:rFonts w:hint="default" w:cs="Arial"/>
          <w:b w:val="0"/>
          <w:bCs w:val="0"/>
          <w:color w:val="000000"/>
          <w:sz w:val="21"/>
          <w:szCs w:val="21"/>
          <w:shd w:val="clear" w:color="auto" w:fill="FFFFFF"/>
          <w:lang w:val="pt-BR"/>
        </w:rPr>
      </w:pPr>
    </w:p>
    <w:p>
      <w:pPr>
        <w:numPr>
          <w:ilvl w:val="0"/>
          <w:numId w:val="0"/>
        </w:numPr>
        <w:tabs>
          <w:tab w:val="left" w:pos="993"/>
        </w:tabs>
        <w:spacing w:before="120" w:after="120" w:line="276" w:lineRule="auto"/>
        <w:jc w:val="both"/>
        <w:rPr>
          <w:rFonts w:hint="default" w:cs="Arial"/>
          <w:b w:val="0"/>
          <w:bCs w:val="0"/>
          <w:color w:val="000000"/>
          <w:sz w:val="21"/>
          <w:szCs w:val="21"/>
          <w:shd w:val="clear" w:color="auto" w:fill="FFFFFF"/>
          <w:lang w:val="pt-BR"/>
        </w:rPr>
      </w:pPr>
    </w:p>
    <w:tbl>
      <w:tblPr>
        <w:tblStyle w:val="17"/>
        <w:tblW w:w="9243" w:type="dxa"/>
        <w:tblInd w:w="131" w:type="dxa"/>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Layout w:type="fixed"/>
        <w:tblCellMar>
          <w:top w:w="0" w:type="dxa"/>
          <w:left w:w="0" w:type="dxa"/>
          <w:bottom w:w="0" w:type="dxa"/>
          <w:right w:w="0" w:type="dxa"/>
        </w:tblCellMar>
      </w:tblPr>
      <w:tblGrid>
        <w:gridCol w:w="1483"/>
        <w:gridCol w:w="7760"/>
      </w:tblGrid>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1" w:hRule="atLeast"/>
        </w:trPr>
        <w:tc>
          <w:tcPr>
            <w:tcW w:w="9243" w:type="dxa"/>
            <w:gridSpan w:val="2"/>
            <w:tcBorders>
              <w:left w:val="single" w:color="000000" w:sz="6" w:space="0"/>
              <w:bottom w:val="single" w:color="A8A8A8" w:sz="6" w:space="0"/>
              <w:right w:val="single" w:color="A8A8A8" w:sz="6" w:space="0"/>
            </w:tcBorders>
            <w:shd w:val="clear" w:color="auto" w:fill="D7D7D7" w:themeFill="background1" w:themeFillShade="D8"/>
          </w:tcPr>
          <w:p>
            <w:pPr>
              <w:pStyle w:val="63"/>
              <w:spacing w:before="40"/>
              <w:ind w:left="0" w:leftChars="0" w:right="229" w:rightChars="0" w:firstLine="0" w:firstLineChars="0"/>
              <w:jc w:val="center"/>
              <w:rPr>
                <w:rFonts w:hint="default" w:ascii="Calibri" w:hAnsi="Calibri" w:cs="Calibri"/>
                <w:b/>
                <w:sz w:val="18"/>
                <w:szCs w:val="18"/>
              </w:rPr>
            </w:pPr>
            <w:r>
              <w:rPr>
                <w:rFonts w:hint="default" w:ascii="Calibri" w:hAnsi="Calibri" w:cs="Calibri"/>
                <w:b/>
                <w:sz w:val="18"/>
                <w:szCs w:val="18"/>
                <w:shd w:val="clear" w:fill="D7D7D7" w:themeFill="background1" w:themeFillShade="D8"/>
              </w:rPr>
              <w:t>INDICADOR</w:t>
            </w:r>
            <w:r>
              <w:rPr>
                <w:rFonts w:hint="default" w:ascii="Calibri" w:hAnsi="Calibri" w:cs="Calibri"/>
                <w:b/>
                <w:sz w:val="18"/>
                <w:szCs w:val="18"/>
              </w:rPr>
              <w:t xml:space="preserve"> PIA – INDICADOR DE CHAMADO/MANUTENÇÃO REABERTO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3" w:hRule="atLeast"/>
        </w:trPr>
        <w:tc>
          <w:tcPr>
            <w:tcW w:w="1483" w:type="dxa"/>
            <w:tcBorders>
              <w:top w:val="single" w:color="A8A8A8" w:sz="6" w:space="0"/>
              <w:left w:val="single" w:color="000000" w:sz="6" w:space="0"/>
              <w:bottom w:val="single" w:color="000000" w:sz="6" w:space="0"/>
              <w:right w:val="single" w:color="000000" w:sz="6" w:space="0"/>
            </w:tcBorders>
          </w:tcPr>
          <w:p>
            <w:pPr>
              <w:pStyle w:val="63"/>
              <w:spacing w:before="40"/>
              <w:ind w:left="0" w:leftChars="0" w:right="68" w:rightChars="34" w:firstLine="0" w:firstLineChars="0"/>
              <w:jc w:val="center"/>
              <w:rPr>
                <w:rFonts w:hint="default" w:ascii="Calibri" w:hAnsi="Calibri" w:cs="Calibri"/>
                <w:b/>
                <w:sz w:val="18"/>
                <w:szCs w:val="18"/>
              </w:rPr>
            </w:pPr>
            <w:r>
              <w:rPr>
                <w:rFonts w:hint="default" w:ascii="Calibri" w:hAnsi="Calibri" w:cs="Calibri"/>
                <w:b/>
                <w:sz w:val="18"/>
                <w:szCs w:val="18"/>
              </w:rPr>
              <w:t>Tópico</w:t>
            </w:r>
          </w:p>
        </w:tc>
        <w:tc>
          <w:tcPr>
            <w:tcW w:w="7760" w:type="dxa"/>
            <w:tcBorders>
              <w:top w:val="single" w:color="A8A8A8" w:sz="6" w:space="0"/>
              <w:left w:val="single" w:color="000000" w:sz="6" w:space="0"/>
              <w:bottom w:val="single" w:color="000000" w:sz="6" w:space="0"/>
              <w:right w:val="single" w:color="A8A8A8" w:sz="6" w:space="0"/>
            </w:tcBorders>
          </w:tcPr>
          <w:p>
            <w:pPr>
              <w:pStyle w:val="63"/>
              <w:spacing w:before="40"/>
              <w:ind w:left="0" w:leftChars="0" w:right="68" w:rightChars="34" w:firstLine="0" w:firstLineChars="0"/>
              <w:jc w:val="center"/>
              <w:rPr>
                <w:rFonts w:hint="default" w:ascii="Calibri" w:hAnsi="Calibri" w:cs="Calibri"/>
                <w:b/>
                <w:sz w:val="18"/>
                <w:szCs w:val="18"/>
              </w:rPr>
            </w:pPr>
            <w:r>
              <w:rPr>
                <w:rFonts w:hint="default" w:ascii="Calibri" w:hAnsi="Calibri" w:cs="Calibri"/>
                <w:b/>
                <w:sz w:val="18"/>
                <w:szCs w:val="18"/>
              </w:rPr>
              <w:t>Descrição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615" w:hRule="atLeast"/>
        </w:trPr>
        <w:tc>
          <w:tcPr>
            <w:tcW w:w="1483" w:type="dxa"/>
            <w:tcBorders>
              <w:top w:val="single" w:color="000000" w:sz="6" w:space="0"/>
              <w:left w:val="single" w:color="000000" w:sz="6" w:space="0"/>
              <w:right w:val="single" w:color="000000" w:sz="6" w:space="0"/>
            </w:tcBorders>
          </w:tcPr>
          <w:p>
            <w:pPr>
              <w:pStyle w:val="63"/>
              <w:spacing w:before="8"/>
              <w:ind w:right="68" w:rightChars="34"/>
              <w:jc w:val="center"/>
              <w:rPr>
                <w:rFonts w:hint="default" w:ascii="Calibri" w:hAnsi="Calibri" w:cs="Calibri"/>
                <w:sz w:val="18"/>
                <w:szCs w:val="18"/>
              </w:rPr>
            </w:pPr>
          </w:p>
          <w:p>
            <w:pPr>
              <w:pStyle w:val="63"/>
              <w:ind w:left="83" w:right="68" w:rightChars="34"/>
              <w:jc w:val="center"/>
              <w:rPr>
                <w:rFonts w:hint="default" w:ascii="Calibri" w:hAnsi="Calibri" w:cs="Calibri"/>
                <w:b/>
                <w:sz w:val="18"/>
                <w:szCs w:val="18"/>
              </w:rPr>
            </w:pPr>
            <w:r>
              <w:rPr>
                <w:rFonts w:hint="default" w:ascii="Calibri" w:hAnsi="Calibri" w:cs="Calibri"/>
                <w:b/>
                <w:sz w:val="18"/>
                <w:szCs w:val="18"/>
              </w:rPr>
              <w:t>Finalidade</w:t>
            </w:r>
          </w:p>
        </w:tc>
        <w:tc>
          <w:tcPr>
            <w:tcW w:w="7760" w:type="dxa"/>
            <w:tcBorders>
              <w:top w:val="single" w:color="000000" w:sz="6" w:space="0"/>
              <w:left w:val="single" w:color="000000" w:sz="6" w:space="0"/>
            </w:tcBorders>
          </w:tcPr>
          <w:p>
            <w:pPr>
              <w:pStyle w:val="63"/>
              <w:spacing w:before="123" w:line="266" w:lineRule="auto"/>
              <w:ind w:left="122" w:right="167"/>
              <w:rPr>
                <w:rFonts w:hint="default" w:ascii="Calibri" w:hAnsi="Calibri" w:cs="Calibri"/>
                <w:sz w:val="18"/>
                <w:szCs w:val="18"/>
              </w:rPr>
            </w:pPr>
            <w:r>
              <w:rPr>
                <w:rFonts w:hint="default" w:ascii="Calibri" w:hAnsi="Calibri" w:cs="Calibri"/>
                <w:sz w:val="18"/>
                <w:szCs w:val="18"/>
              </w:rPr>
              <w:t>Define os  níveis  mínimos  de  serviço  para  o  percentual  de  chamados  que  podem  ser  reabertos  pela  área  demandante, nos casos em que a solicitação original não tenha sido</w:t>
            </w:r>
            <w:r>
              <w:rPr>
                <w:rFonts w:hint="default" w:ascii="Calibri" w:hAnsi="Calibri" w:cs="Calibri"/>
                <w:spacing w:val="26"/>
                <w:sz w:val="18"/>
                <w:szCs w:val="18"/>
              </w:rPr>
              <w:t xml:space="preserve"> </w:t>
            </w:r>
            <w:r>
              <w:rPr>
                <w:rFonts w:hint="default" w:ascii="Calibri" w:hAnsi="Calibri" w:cs="Calibri"/>
                <w:sz w:val="18"/>
                <w:szCs w:val="18"/>
              </w:rPr>
              <w:t>atendida.</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1" w:hRule="atLeast"/>
        </w:trPr>
        <w:tc>
          <w:tcPr>
            <w:tcW w:w="1483" w:type="dxa"/>
            <w:tcBorders>
              <w:left w:val="single" w:color="000000" w:sz="6" w:space="0"/>
              <w:right w:val="single" w:color="000000" w:sz="6" w:space="0"/>
            </w:tcBorders>
          </w:tcPr>
          <w:p>
            <w:pPr>
              <w:pStyle w:val="63"/>
              <w:spacing w:before="40"/>
              <w:ind w:left="83" w:right="68" w:rightChars="34"/>
              <w:jc w:val="center"/>
              <w:rPr>
                <w:rFonts w:hint="default" w:ascii="Calibri" w:hAnsi="Calibri" w:cs="Calibri"/>
                <w:b/>
                <w:sz w:val="18"/>
                <w:szCs w:val="18"/>
              </w:rPr>
            </w:pPr>
            <w:r>
              <w:rPr>
                <w:rFonts w:hint="default" w:ascii="Calibri" w:hAnsi="Calibri" w:cs="Calibri"/>
                <w:b/>
                <w:sz w:val="18"/>
                <w:szCs w:val="18"/>
              </w:rPr>
              <w:t>Meta a cumprir</w:t>
            </w:r>
          </w:p>
        </w:tc>
        <w:tc>
          <w:tcPr>
            <w:tcW w:w="7760" w:type="dxa"/>
            <w:tcBorders>
              <w:left w:val="single" w:color="000000" w:sz="6" w:space="0"/>
            </w:tcBorders>
          </w:tcPr>
          <w:p>
            <w:pPr>
              <w:pStyle w:val="63"/>
              <w:spacing w:before="40"/>
              <w:ind w:left="83"/>
              <w:rPr>
                <w:rFonts w:hint="default" w:ascii="Calibri" w:hAnsi="Calibri" w:cs="Calibri"/>
                <w:b/>
                <w:sz w:val="18"/>
                <w:szCs w:val="18"/>
              </w:rPr>
            </w:pPr>
            <w:r>
              <w:rPr>
                <w:rFonts w:hint="default" w:ascii="Calibri" w:hAnsi="Calibri" w:cs="Calibri"/>
                <w:b/>
                <w:sz w:val="18"/>
                <w:szCs w:val="18"/>
              </w:rPr>
              <w:t>ICRA &gt; = 90%</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409" w:hRule="atLeast"/>
        </w:trPr>
        <w:tc>
          <w:tcPr>
            <w:tcW w:w="1483" w:type="dxa"/>
            <w:tcBorders>
              <w:left w:val="single" w:color="000000" w:sz="6" w:space="0"/>
              <w:right w:val="single" w:color="000000" w:sz="6" w:space="0"/>
            </w:tcBorders>
          </w:tcPr>
          <w:p>
            <w:pPr>
              <w:pStyle w:val="63"/>
              <w:spacing w:before="40" w:line="249" w:lineRule="auto"/>
              <w:ind w:left="83" w:right="68" w:rightChars="34"/>
              <w:jc w:val="center"/>
              <w:rPr>
                <w:rFonts w:hint="default" w:ascii="Calibri" w:hAnsi="Calibri" w:cs="Calibri"/>
                <w:b/>
                <w:sz w:val="18"/>
                <w:szCs w:val="18"/>
              </w:rPr>
            </w:pPr>
            <w:r>
              <w:rPr>
                <w:rFonts w:hint="default" w:ascii="Calibri" w:hAnsi="Calibri" w:cs="Calibri"/>
                <w:b/>
                <w:sz w:val="18"/>
                <w:szCs w:val="18"/>
              </w:rPr>
              <w:t>Instrumento de medição</w:t>
            </w:r>
          </w:p>
        </w:tc>
        <w:tc>
          <w:tcPr>
            <w:tcW w:w="7760" w:type="dxa"/>
            <w:tcBorders>
              <w:left w:val="single" w:color="000000" w:sz="6" w:space="0"/>
            </w:tcBorders>
          </w:tcPr>
          <w:p>
            <w:pPr>
              <w:pStyle w:val="63"/>
              <w:spacing w:before="124"/>
              <w:ind w:left="83"/>
              <w:rPr>
                <w:rFonts w:hint="default" w:ascii="Calibri" w:hAnsi="Calibri" w:cs="Calibri"/>
                <w:sz w:val="18"/>
                <w:szCs w:val="18"/>
              </w:rPr>
            </w:pPr>
            <w:r>
              <w:rPr>
                <w:rFonts w:hint="default" w:ascii="Calibri" w:hAnsi="Calibri" w:cs="Calibri"/>
                <w:sz w:val="18"/>
                <w:szCs w:val="18"/>
              </w:rPr>
              <w:t>Registro de acompanhamento de chamados e Registro de ocorrências da execução contratual</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1" w:hRule="atLeast"/>
        </w:trPr>
        <w:tc>
          <w:tcPr>
            <w:tcW w:w="1483" w:type="dxa"/>
            <w:tcBorders>
              <w:left w:val="single" w:color="000000" w:sz="6" w:space="0"/>
              <w:right w:val="single" w:color="000000" w:sz="6" w:space="0"/>
            </w:tcBorders>
          </w:tcPr>
          <w:p>
            <w:pPr>
              <w:pStyle w:val="63"/>
              <w:spacing w:before="40"/>
              <w:ind w:left="83" w:right="68" w:rightChars="34"/>
              <w:jc w:val="center"/>
              <w:rPr>
                <w:rFonts w:hint="default" w:ascii="Calibri" w:hAnsi="Calibri" w:cs="Calibri"/>
                <w:b/>
                <w:sz w:val="18"/>
                <w:szCs w:val="18"/>
              </w:rPr>
            </w:pPr>
            <w:r>
              <w:rPr>
                <w:rFonts w:hint="default" w:ascii="Calibri" w:hAnsi="Calibri" w:cs="Calibri"/>
                <w:b/>
                <w:sz w:val="18"/>
                <w:szCs w:val="18"/>
              </w:rPr>
              <w:t>Periodicidade</w:t>
            </w:r>
          </w:p>
        </w:tc>
        <w:tc>
          <w:tcPr>
            <w:tcW w:w="7760" w:type="dxa"/>
            <w:tcBorders>
              <w:left w:val="single" w:color="000000" w:sz="6" w:space="0"/>
            </w:tcBorders>
          </w:tcPr>
          <w:p>
            <w:pPr>
              <w:pStyle w:val="63"/>
              <w:spacing w:before="40"/>
              <w:ind w:left="83"/>
              <w:rPr>
                <w:rFonts w:hint="default" w:ascii="Calibri" w:hAnsi="Calibri" w:cs="Calibri"/>
                <w:sz w:val="18"/>
                <w:szCs w:val="18"/>
              </w:rPr>
            </w:pPr>
            <w:r>
              <w:rPr>
                <w:rFonts w:hint="default" w:ascii="Calibri" w:hAnsi="Calibri" w:cs="Calibri"/>
                <w:sz w:val="18"/>
                <w:szCs w:val="18"/>
              </w:rPr>
              <w:t>Acompanhamento contínuo do contrato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927" w:hRule="atLeast"/>
        </w:trPr>
        <w:tc>
          <w:tcPr>
            <w:tcW w:w="1483" w:type="dxa"/>
            <w:tcBorders>
              <w:left w:val="single" w:color="000000" w:sz="6" w:space="0"/>
              <w:right w:val="single" w:color="000000" w:sz="6" w:space="0"/>
            </w:tcBorders>
            <w:vAlign w:val="center"/>
          </w:tcPr>
          <w:p>
            <w:pPr>
              <w:pStyle w:val="63"/>
              <w:spacing w:before="1" w:line="146" w:lineRule="exact"/>
              <w:ind w:left="83" w:right="68" w:rightChars="34"/>
              <w:jc w:val="center"/>
              <w:rPr>
                <w:rFonts w:hint="default" w:ascii="Calibri" w:hAnsi="Calibri" w:cs="Calibri"/>
                <w:b/>
                <w:sz w:val="18"/>
                <w:szCs w:val="18"/>
              </w:rPr>
            </w:pPr>
            <w:r>
              <w:rPr>
                <w:rFonts w:hint="default" w:ascii="Calibri" w:hAnsi="Calibri" w:cs="Calibri"/>
                <w:b/>
                <w:sz w:val="18"/>
                <w:szCs w:val="18"/>
              </w:rPr>
              <w:t>Mecanismo de</w:t>
            </w:r>
          </w:p>
          <w:p>
            <w:pPr>
              <w:pStyle w:val="63"/>
              <w:spacing w:line="147" w:lineRule="exact"/>
              <w:ind w:left="83" w:right="68" w:rightChars="34"/>
              <w:jc w:val="center"/>
              <w:rPr>
                <w:rFonts w:hint="default" w:ascii="Calibri" w:hAnsi="Calibri" w:cs="Calibri"/>
                <w:b/>
                <w:sz w:val="18"/>
                <w:szCs w:val="18"/>
              </w:rPr>
            </w:pPr>
            <w:r>
              <w:rPr>
                <w:rFonts w:hint="default" w:ascii="Calibri" w:hAnsi="Calibri" w:cs="Calibri"/>
                <w:b/>
                <w:sz w:val="18"/>
                <w:szCs w:val="18"/>
              </w:rPr>
              <w:t>Cálculo (métrica)</w:t>
            </w:r>
          </w:p>
        </w:tc>
        <w:tc>
          <w:tcPr>
            <w:tcW w:w="7760" w:type="dxa"/>
            <w:tcBorders>
              <w:left w:val="single" w:color="000000" w:sz="6" w:space="0"/>
              <w:bottom w:val="single" w:color="000000" w:sz="6" w:space="0"/>
            </w:tcBorders>
            <w:vAlign w:val="center"/>
          </w:tcPr>
          <w:p>
            <w:pPr>
              <w:pStyle w:val="63"/>
              <w:spacing w:before="40" w:line="147" w:lineRule="exact"/>
              <w:ind w:left="83"/>
              <w:jc w:val="left"/>
              <w:rPr>
                <w:rFonts w:hint="default" w:ascii="Calibri" w:hAnsi="Calibri" w:cs="Calibri"/>
                <w:b/>
                <w:sz w:val="18"/>
                <w:szCs w:val="18"/>
              </w:rPr>
            </w:pPr>
            <w:r>
              <w:rPr>
                <w:rFonts w:hint="default" w:ascii="Calibri" w:hAnsi="Calibri" w:cs="Calibri"/>
                <w:b/>
                <w:sz w:val="18"/>
                <w:szCs w:val="18"/>
              </w:rPr>
              <w:t>ICRA = ( TCA - TCRA ) / TCA x 100</w:t>
            </w:r>
          </w:p>
          <w:p>
            <w:pPr>
              <w:pStyle w:val="63"/>
              <w:spacing w:before="1" w:line="146" w:lineRule="exact"/>
              <w:ind w:left="83"/>
              <w:jc w:val="left"/>
              <w:rPr>
                <w:rFonts w:hint="default" w:ascii="Calibri" w:hAnsi="Calibri" w:cs="Calibri"/>
                <w:sz w:val="18"/>
                <w:szCs w:val="18"/>
              </w:rPr>
            </w:pPr>
            <w:r>
              <w:rPr>
                <w:rFonts w:hint="default" w:ascii="Calibri" w:hAnsi="Calibri" w:cs="Calibri"/>
                <w:sz w:val="18"/>
                <w:szCs w:val="18"/>
              </w:rPr>
              <w:t>onde:</w:t>
            </w:r>
          </w:p>
          <w:p>
            <w:pPr>
              <w:pStyle w:val="63"/>
              <w:spacing w:line="147" w:lineRule="exact"/>
              <w:ind w:left="83"/>
              <w:jc w:val="left"/>
              <w:rPr>
                <w:rFonts w:hint="default" w:ascii="Calibri" w:hAnsi="Calibri" w:cs="Calibri"/>
                <w:sz w:val="18"/>
                <w:szCs w:val="18"/>
              </w:rPr>
            </w:pPr>
            <w:r>
              <w:rPr>
                <w:rFonts w:hint="default" w:ascii="Calibri" w:hAnsi="Calibri" w:cs="Calibri"/>
                <w:sz w:val="18"/>
                <w:szCs w:val="18"/>
              </w:rPr>
              <w:t>TCA - Total de chamados/manutenções aprovados no período considerado</w:t>
            </w:r>
          </w:p>
          <w:p>
            <w:pPr>
              <w:pStyle w:val="63"/>
              <w:spacing w:before="1"/>
              <w:ind w:left="83"/>
              <w:jc w:val="left"/>
              <w:rPr>
                <w:rFonts w:hint="default" w:ascii="Calibri" w:hAnsi="Calibri" w:cs="Calibri"/>
                <w:sz w:val="18"/>
                <w:szCs w:val="18"/>
              </w:rPr>
            </w:pPr>
            <w:r>
              <w:rPr>
                <w:rFonts w:hint="default" w:ascii="Calibri" w:hAnsi="Calibri" w:cs="Calibri"/>
                <w:sz w:val="18"/>
                <w:szCs w:val="18"/>
              </w:rPr>
              <w:t>TCRA - Total de chamados/manutenções reabertos no período considerado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1001" w:hRule="atLeast"/>
        </w:trPr>
        <w:tc>
          <w:tcPr>
            <w:tcW w:w="1483" w:type="dxa"/>
            <w:tcBorders>
              <w:top w:val="single" w:color="000000" w:sz="6" w:space="0"/>
              <w:left w:val="single" w:color="000000" w:sz="6" w:space="0"/>
              <w:bottom w:val="single" w:color="000000" w:sz="6" w:space="0"/>
              <w:right w:val="single" w:color="000000" w:sz="6" w:space="0"/>
            </w:tcBorders>
          </w:tcPr>
          <w:p>
            <w:pPr>
              <w:pStyle w:val="63"/>
              <w:ind w:right="68" w:rightChars="34"/>
              <w:jc w:val="center"/>
              <w:rPr>
                <w:rFonts w:hint="default" w:ascii="Calibri" w:hAnsi="Calibri" w:cs="Calibri"/>
                <w:sz w:val="18"/>
                <w:szCs w:val="18"/>
              </w:rPr>
            </w:pPr>
          </w:p>
          <w:p>
            <w:pPr>
              <w:pStyle w:val="63"/>
              <w:spacing w:before="4"/>
              <w:ind w:right="68" w:rightChars="34"/>
              <w:jc w:val="center"/>
              <w:rPr>
                <w:rFonts w:hint="default" w:ascii="Calibri" w:hAnsi="Calibri" w:cs="Calibri"/>
                <w:sz w:val="18"/>
                <w:szCs w:val="18"/>
              </w:rPr>
            </w:pPr>
          </w:p>
          <w:p>
            <w:pPr>
              <w:pStyle w:val="63"/>
              <w:ind w:left="83" w:right="68" w:rightChars="34"/>
              <w:jc w:val="center"/>
              <w:rPr>
                <w:rFonts w:hint="default" w:ascii="Calibri" w:hAnsi="Calibri" w:cs="Calibri"/>
                <w:b/>
                <w:sz w:val="18"/>
                <w:szCs w:val="18"/>
              </w:rPr>
            </w:pPr>
            <w:r>
              <w:rPr>
                <w:rFonts w:hint="default" w:ascii="Calibri" w:hAnsi="Calibri" w:cs="Calibri"/>
                <w:b/>
                <w:sz w:val="18"/>
                <w:szCs w:val="18"/>
              </w:rPr>
              <w:t>Observações</w:t>
            </w:r>
          </w:p>
        </w:tc>
        <w:tc>
          <w:tcPr>
            <w:tcW w:w="7760" w:type="dxa"/>
            <w:tcBorders>
              <w:top w:val="single" w:color="000000" w:sz="6" w:space="0"/>
              <w:left w:val="single" w:color="000000" w:sz="6" w:space="0"/>
              <w:bottom w:val="single" w:color="000000" w:sz="6" w:space="0"/>
            </w:tcBorders>
          </w:tcPr>
          <w:p>
            <w:pPr>
              <w:pStyle w:val="63"/>
              <w:spacing w:before="123" w:line="268" w:lineRule="auto"/>
              <w:ind w:left="122" w:right="167"/>
              <w:rPr>
                <w:rFonts w:hint="default" w:ascii="Calibri" w:hAnsi="Calibri" w:cs="Calibri"/>
                <w:sz w:val="18"/>
                <w:szCs w:val="18"/>
              </w:rPr>
            </w:pPr>
            <w:r>
              <w:rPr>
                <w:rFonts w:hint="default" w:ascii="Calibri" w:hAnsi="Calibri" w:cs="Calibri"/>
                <w:sz w:val="18"/>
                <w:szCs w:val="18"/>
              </w:rPr>
              <w:t xml:space="preserve">Obs1: Caso o chamado seja encerrado pela </w:t>
            </w:r>
            <w:r>
              <w:rPr>
                <w:rFonts w:hint="default" w:ascii="Calibri" w:hAnsi="Calibri" w:cs="Calibri"/>
                <w:spacing w:val="-3"/>
                <w:sz w:val="18"/>
                <w:szCs w:val="18"/>
              </w:rPr>
              <w:t xml:space="preserve">CONTRATADA </w:t>
            </w:r>
            <w:r>
              <w:rPr>
                <w:rFonts w:hint="default" w:ascii="Calibri" w:hAnsi="Calibri" w:cs="Calibri"/>
                <w:sz w:val="18"/>
                <w:szCs w:val="18"/>
              </w:rPr>
              <w:t>sem anuência da área demandante ou  sem  que  o(s) problema(s) tenha(m) sido de  fato  resolvido(s),  será  reaberto  e  os  prazos  serão  contados  em  continuidade  ao  expresso inicialmente na abertura original da solicitação da atividade de TIC, inclusive para efeito  de  aplicação  das sanções</w:t>
            </w:r>
            <w:r>
              <w:rPr>
                <w:rFonts w:hint="default" w:ascii="Calibri" w:hAnsi="Calibri" w:cs="Calibri"/>
                <w:spacing w:val="1"/>
                <w:sz w:val="18"/>
                <w:szCs w:val="18"/>
              </w:rPr>
              <w:t xml:space="preserve"> </w:t>
            </w:r>
            <w:r>
              <w:rPr>
                <w:rFonts w:hint="default" w:ascii="Calibri" w:hAnsi="Calibri" w:cs="Calibri"/>
                <w:sz w:val="18"/>
                <w:szCs w:val="18"/>
              </w:rPr>
              <w:t>previstas.</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1" w:hRule="atLeast"/>
        </w:trPr>
        <w:tc>
          <w:tcPr>
            <w:tcW w:w="1483" w:type="dxa"/>
            <w:tcBorders>
              <w:top w:val="single" w:color="000000" w:sz="6" w:space="0"/>
              <w:left w:val="single" w:color="000000" w:sz="6" w:space="0"/>
              <w:bottom w:val="single" w:color="000000" w:sz="6" w:space="0"/>
              <w:right w:val="single" w:color="000000" w:sz="6" w:space="0"/>
            </w:tcBorders>
          </w:tcPr>
          <w:p>
            <w:pPr>
              <w:pStyle w:val="63"/>
              <w:spacing w:before="38"/>
              <w:ind w:left="83" w:right="68" w:rightChars="34"/>
              <w:jc w:val="center"/>
              <w:rPr>
                <w:rFonts w:hint="default" w:ascii="Calibri" w:hAnsi="Calibri" w:cs="Calibri"/>
                <w:b/>
                <w:sz w:val="18"/>
                <w:szCs w:val="18"/>
              </w:rPr>
            </w:pPr>
            <w:r>
              <w:rPr>
                <w:rFonts w:hint="default" w:ascii="Calibri" w:hAnsi="Calibri" w:cs="Calibri"/>
                <w:b/>
                <w:sz w:val="18"/>
                <w:szCs w:val="18"/>
              </w:rPr>
              <w:t>Início de Vigência</w:t>
            </w:r>
          </w:p>
        </w:tc>
        <w:tc>
          <w:tcPr>
            <w:tcW w:w="7760" w:type="dxa"/>
            <w:tcBorders>
              <w:top w:val="single" w:color="000000" w:sz="6" w:space="0"/>
              <w:left w:val="single" w:color="000000" w:sz="6" w:space="0"/>
              <w:bottom w:val="single" w:color="000000" w:sz="6" w:space="0"/>
            </w:tcBorders>
          </w:tcPr>
          <w:p>
            <w:pPr>
              <w:pStyle w:val="63"/>
              <w:spacing w:before="38"/>
              <w:ind w:left="83"/>
              <w:rPr>
                <w:rFonts w:hint="default" w:ascii="Calibri" w:hAnsi="Calibri" w:cs="Calibri"/>
                <w:sz w:val="18"/>
                <w:szCs w:val="18"/>
              </w:rPr>
            </w:pPr>
            <w:r>
              <w:rPr>
                <w:rFonts w:hint="default" w:ascii="Calibri" w:hAnsi="Calibri" w:cs="Calibri"/>
                <w:sz w:val="18"/>
                <w:szCs w:val="18"/>
              </w:rPr>
              <w:t>A partir da emissão da OS</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1224" w:hRule="atLeast"/>
        </w:trPr>
        <w:tc>
          <w:tcPr>
            <w:tcW w:w="1483" w:type="dxa"/>
            <w:tcBorders>
              <w:top w:val="single" w:color="000000" w:sz="6" w:space="0"/>
              <w:left w:val="single" w:color="000000" w:sz="6" w:space="0"/>
              <w:right w:val="single" w:color="000000" w:sz="6" w:space="0"/>
            </w:tcBorders>
            <w:vAlign w:val="center"/>
          </w:tcPr>
          <w:p>
            <w:pPr>
              <w:pStyle w:val="63"/>
              <w:spacing w:before="65" w:line="147" w:lineRule="exact"/>
              <w:ind w:left="83" w:right="68" w:rightChars="34"/>
              <w:jc w:val="center"/>
              <w:rPr>
                <w:rFonts w:hint="default" w:ascii="Calibri" w:hAnsi="Calibri" w:cs="Calibri"/>
                <w:b/>
                <w:sz w:val="18"/>
                <w:szCs w:val="18"/>
              </w:rPr>
            </w:pPr>
            <w:r>
              <w:rPr>
                <w:rFonts w:hint="default" w:ascii="Calibri" w:hAnsi="Calibri" w:cs="Calibri"/>
                <w:b/>
                <w:sz w:val="18"/>
                <w:szCs w:val="18"/>
              </w:rPr>
              <w:t>Faixas de ajuste</w:t>
            </w:r>
          </w:p>
          <w:p>
            <w:pPr>
              <w:pStyle w:val="63"/>
              <w:spacing w:before="65" w:line="147" w:lineRule="exact"/>
              <w:ind w:left="83" w:right="68" w:rightChars="34"/>
              <w:jc w:val="center"/>
              <w:rPr>
                <w:rFonts w:hint="default" w:ascii="Calibri" w:hAnsi="Calibri" w:cs="Calibri"/>
                <w:b/>
                <w:sz w:val="18"/>
                <w:szCs w:val="18"/>
              </w:rPr>
            </w:pPr>
            <w:r>
              <w:rPr>
                <w:rFonts w:hint="default" w:ascii="Calibri" w:hAnsi="Calibri" w:cs="Calibri"/>
                <w:b/>
                <w:sz w:val="18"/>
                <w:szCs w:val="18"/>
              </w:rPr>
              <w:t>No</w:t>
            </w:r>
            <w:r>
              <w:rPr>
                <w:rFonts w:hint="default" w:ascii="Calibri" w:hAnsi="Calibri" w:cs="Calibri"/>
                <w:b/>
                <w:sz w:val="18"/>
                <w:szCs w:val="18"/>
                <w:lang w:val="pt-BR"/>
              </w:rPr>
              <w:t xml:space="preserve"> </w:t>
            </w:r>
            <w:r>
              <w:rPr>
                <w:rFonts w:hint="default" w:ascii="Calibri" w:hAnsi="Calibri" w:cs="Calibri"/>
                <w:b/>
                <w:sz w:val="18"/>
                <w:szCs w:val="18"/>
              </w:rPr>
              <w:t>pagamento e Sanções</w:t>
            </w:r>
          </w:p>
        </w:tc>
        <w:tc>
          <w:tcPr>
            <w:tcW w:w="7760" w:type="dxa"/>
            <w:tcBorders>
              <w:top w:val="single" w:color="000000" w:sz="6" w:space="0"/>
              <w:left w:val="single" w:color="000000" w:sz="6" w:space="0"/>
            </w:tcBorders>
          </w:tcPr>
          <w:p>
            <w:pPr>
              <w:pStyle w:val="63"/>
              <w:spacing w:before="122" w:line="165" w:lineRule="exact"/>
              <w:ind w:left="122"/>
              <w:rPr>
                <w:rFonts w:hint="default" w:ascii="Calibri" w:hAnsi="Calibri" w:cs="Calibri"/>
                <w:sz w:val="18"/>
                <w:szCs w:val="18"/>
              </w:rPr>
            </w:pPr>
            <w:r>
              <w:rPr>
                <w:rFonts w:hint="default" w:ascii="Calibri" w:hAnsi="Calibri" w:cs="Calibri"/>
                <w:sz w:val="18"/>
                <w:szCs w:val="18"/>
              </w:rPr>
              <w:t>Para: 75% &lt; = ICRA &lt; 90%; aplicar-se-á glosa de 1% (um por cento) do valor estabelecido para a soma das</w:t>
            </w:r>
            <w:r>
              <w:rPr>
                <w:rFonts w:hint="default" w:ascii="Calibri" w:hAnsi="Calibri" w:cs="Calibri"/>
                <w:sz w:val="18"/>
                <w:szCs w:val="18"/>
                <w:lang w:val="pt-BR"/>
              </w:rPr>
              <w:t xml:space="preserve"> </w:t>
            </w:r>
            <w:r>
              <w:rPr>
                <w:rFonts w:hint="default" w:ascii="Calibri" w:hAnsi="Calibri" w:cs="Calibri"/>
                <w:sz w:val="18"/>
                <w:szCs w:val="18"/>
              </w:rPr>
              <w:t>franquias mensais.</w:t>
            </w:r>
          </w:p>
          <w:p>
            <w:pPr>
              <w:pStyle w:val="63"/>
              <w:spacing w:before="46" w:line="166" w:lineRule="exact"/>
              <w:ind w:left="122"/>
              <w:rPr>
                <w:rFonts w:hint="default" w:ascii="Calibri" w:hAnsi="Calibri" w:cs="Calibri"/>
                <w:sz w:val="18"/>
                <w:szCs w:val="18"/>
              </w:rPr>
            </w:pPr>
            <w:r>
              <w:rPr>
                <w:rFonts w:hint="default" w:ascii="Calibri" w:hAnsi="Calibri" w:cs="Calibri"/>
                <w:sz w:val="18"/>
                <w:szCs w:val="18"/>
              </w:rPr>
              <w:t>Para: 60% &lt; = ICRA &lt; 75%; aplicar-se-á glosa de 2% (um por cento) do valor estabelecido para a soma das</w:t>
            </w:r>
            <w:r>
              <w:rPr>
                <w:rFonts w:hint="default" w:ascii="Calibri" w:hAnsi="Calibri" w:cs="Calibri"/>
                <w:sz w:val="18"/>
                <w:szCs w:val="18"/>
                <w:lang w:val="pt-BR"/>
              </w:rPr>
              <w:t xml:space="preserve"> </w:t>
            </w:r>
            <w:r>
              <w:rPr>
                <w:rFonts w:hint="default" w:ascii="Calibri" w:hAnsi="Calibri" w:cs="Calibri"/>
                <w:sz w:val="18"/>
                <w:szCs w:val="18"/>
              </w:rPr>
              <w:t>franquias mensais.</w:t>
            </w:r>
          </w:p>
          <w:p>
            <w:pPr>
              <w:pStyle w:val="63"/>
              <w:spacing w:before="46" w:line="165" w:lineRule="exact"/>
              <w:ind w:left="122"/>
              <w:rPr>
                <w:rFonts w:hint="default" w:ascii="Calibri" w:hAnsi="Calibri" w:cs="Calibri"/>
                <w:sz w:val="18"/>
                <w:szCs w:val="18"/>
              </w:rPr>
            </w:pPr>
            <w:r>
              <w:rPr>
                <w:rFonts w:hint="default" w:ascii="Calibri" w:hAnsi="Calibri" w:cs="Calibri"/>
                <w:sz w:val="18"/>
                <w:szCs w:val="18"/>
              </w:rPr>
              <w:t>Para: ICRA &lt; 60%; aplicar-se-á glosa de 4% (um por cento) do valor estabelecido para a soma das franquias</w:t>
            </w:r>
            <w:r>
              <w:rPr>
                <w:rFonts w:hint="default" w:ascii="Calibri" w:hAnsi="Calibri" w:cs="Calibri"/>
                <w:sz w:val="18"/>
                <w:szCs w:val="18"/>
                <w:lang w:val="pt-BR"/>
              </w:rPr>
              <w:t xml:space="preserve"> </w:t>
            </w:r>
            <w:r>
              <w:rPr>
                <w:rFonts w:hint="default" w:ascii="Calibri" w:hAnsi="Calibri" w:cs="Calibri"/>
                <w:sz w:val="18"/>
                <w:szCs w:val="18"/>
              </w:rPr>
              <w:t>mensais.</w:t>
            </w:r>
          </w:p>
        </w:tc>
      </w:tr>
    </w:tbl>
    <w:p>
      <w:pPr>
        <w:numPr>
          <w:ilvl w:val="0"/>
          <w:numId w:val="0"/>
        </w:numPr>
        <w:tabs>
          <w:tab w:val="left" w:pos="993"/>
        </w:tabs>
        <w:spacing w:before="120" w:after="120" w:line="276" w:lineRule="auto"/>
        <w:jc w:val="both"/>
        <w:rPr>
          <w:rFonts w:hint="default" w:cs="Arial"/>
          <w:b w:val="0"/>
          <w:bCs w:val="0"/>
          <w:color w:val="000000"/>
          <w:sz w:val="21"/>
          <w:szCs w:val="21"/>
          <w:shd w:val="clear" w:color="auto" w:fill="FFFFFF"/>
          <w:lang w:val="pt-BR"/>
        </w:rPr>
      </w:pPr>
    </w:p>
    <w:tbl>
      <w:tblPr>
        <w:tblStyle w:val="17"/>
        <w:tblW w:w="9244" w:type="dxa"/>
        <w:tblInd w:w="131" w:type="dxa"/>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Layout w:type="fixed"/>
        <w:tblCellMar>
          <w:top w:w="0" w:type="dxa"/>
          <w:left w:w="0" w:type="dxa"/>
          <w:bottom w:w="0" w:type="dxa"/>
          <w:right w:w="0" w:type="dxa"/>
        </w:tblCellMar>
      </w:tblPr>
      <w:tblGrid>
        <w:gridCol w:w="1691"/>
        <w:gridCol w:w="7553"/>
      </w:tblGrid>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3" w:hRule="atLeast"/>
        </w:trPr>
        <w:tc>
          <w:tcPr>
            <w:tcW w:w="9244" w:type="dxa"/>
            <w:gridSpan w:val="2"/>
            <w:tcBorders>
              <w:left w:val="single" w:color="000000" w:sz="6" w:space="0"/>
              <w:bottom w:val="single" w:color="000000" w:sz="6" w:space="0"/>
              <w:right w:val="single" w:color="A8A8A8" w:sz="6" w:space="0"/>
            </w:tcBorders>
            <w:shd w:val="clear" w:color="auto" w:fill="D7D7D7" w:themeFill="background1" w:themeFillShade="D8"/>
          </w:tcPr>
          <w:p>
            <w:pPr>
              <w:pStyle w:val="63"/>
              <w:spacing w:before="40"/>
              <w:ind w:left="1221" w:right="1209"/>
              <w:jc w:val="center"/>
              <w:rPr>
                <w:rFonts w:hint="default" w:ascii="Calibri" w:hAnsi="Calibri" w:cs="Calibri"/>
                <w:b/>
                <w:sz w:val="18"/>
                <w:szCs w:val="18"/>
              </w:rPr>
            </w:pPr>
            <w:r>
              <w:rPr>
                <w:rFonts w:hint="default" w:ascii="Calibri" w:hAnsi="Calibri" w:cs="Calibri"/>
                <w:b/>
                <w:sz w:val="18"/>
                <w:szCs w:val="18"/>
              </w:rPr>
              <w:t>INDICADOR DE – INDICADOR DE DISPONIBILIDADE DE EQUIPAMENTOS</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1" w:hRule="atLeast"/>
        </w:trPr>
        <w:tc>
          <w:tcPr>
            <w:tcW w:w="1691" w:type="dxa"/>
            <w:tcBorders>
              <w:top w:val="single" w:color="000000" w:sz="6" w:space="0"/>
              <w:left w:val="single" w:color="000000" w:sz="6" w:space="0"/>
              <w:bottom w:val="single" w:color="000000" w:sz="6" w:space="0"/>
              <w:right w:val="single" w:color="000000" w:sz="6" w:space="0"/>
            </w:tcBorders>
          </w:tcPr>
          <w:p>
            <w:pPr>
              <w:pStyle w:val="63"/>
              <w:spacing w:before="39"/>
              <w:ind w:left="0" w:leftChars="0" w:right="76" w:rightChars="38" w:firstLine="0" w:firstLineChars="0"/>
              <w:jc w:val="center"/>
              <w:rPr>
                <w:rFonts w:hint="default" w:ascii="Calibri" w:hAnsi="Calibri" w:cs="Calibri"/>
                <w:b/>
                <w:sz w:val="18"/>
                <w:szCs w:val="18"/>
              </w:rPr>
            </w:pPr>
            <w:r>
              <w:rPr>
                <w:rFonts w:hint="default" w:ascii="Calibri" w:hAnsi="Calibri" w:cs="Calibri"/>
                <w:b/>
                <w:sz w:val="18"/>
                <w:szCs w:val="18"/>
              </w:rPr>
              <w:t>Tópico</w:t>
            </w:r>
          </w:p>
        </w:tc>
        <w:tc>
          <w:tcPr>
            <w:tcW w:w="7553" w:type="dxa"/>
            <w:tcBorders>
              <w:top w:val="single" w:color="000000" w:sz="6" w:space="0"/>
              <w:left w:val="single" w:color="000000" w:sz="6" w:space="0"/>
              <w:bottom w:val="single" w:color="000000" w:sz="6" w:space="0"/>
              <w:right w:val="single" w:color="A8A8A8" w:sz="6" w:space="0"/>
            </w:tcBorders>
          </w:tcPr>
          <w:p>
            <w:pPr>
              <w:pStyle w:val="63"/>
              <w:spacing w:before="39"/>
              <w:ind w:left="0" w:leftChars="0" w:right="76" w:rightChars="38" w:firstLine="0" w:firstLineChars="0"/>
              <w:jc w:val="center"/>
              <w:rPr>
                <w:rFonts w:hint="default" w:ascii="Calibri" w:hAnsi="Calibri" w:cs="Calibri"/>
                <w:b/>
                <w:sz w:val="18"/>
                <w:szCs w:val="18"/>
              </w:rPr>
            </w:pPr>
            <w:r>
              <w:rPr>
                <w:rFonts w:hint="default" w:ascii="Calibri" w:hAnsi="Calibri" w:cs="Calibri"/>
                <w:b/>
                <w:sz w:val="18"/>
                <w:szCs w:val="18"/>
              </w:rPr>
              <w:t>Descrição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615" w:hRule="atLeast"/>
        </w:trPr>
        <w:tc>
          <w:tcPr>
            <w:tcW w:w="1691" w:type="dxa"/>
            <w:tcBorders>
              <w:top w:val="single" w:color="000000" w:sz="6" w:space="0"/>
              <w:left w:val="single" w:color="000000" w:sz="6" w:space="0"/>
              <w:right w:val="single" w:color="000000" w:sz="6" w:space="0"/>
            </w:tcBorders>
          </w:tcPr>
          <w:p>
            <w:pPr>
              <w:pStyle w:val="63"/>
              <w:spacing w:before="8"/>
              <w:ind w:right="76" w:rightChars="38"/>
              <w:jc w:val="center"/>
              <w:rPr>
                <w:rFonts w:hint="default" w:ascii="Calibri" w:hAnsi="Calibri" w:cs="Calibri"/>
                <w:sz w:val="18"/>
                <w:szCs w:val="18"/>
              </w:rPr>
            </w:pPr>
          </w:p>
          <w:p>
            <w:pPr>
              <w:pStyle w:val="63"/>
              <w:ind w:left="83" w:right="76" w:rightChars="38"/>
              <w:jc w:val="center"/>
              <w:rPr>
                <w:rFonts w:hint="default" w:ascii="Calibri" w:hAnsi="Calibri" w:cs="Calibri"/>
                <w:b/>
                <w:sz w:val="18"/>
                <w:szCs w:val="18"/>
              </w:rPr>
            </w:pPr>
            <w:r>
              <w:rPr>
                <w:rFonts w:hint="default" w:ascii="Calibri" w:hAnsi="Calibri" w:cs="Calibri"/>
                <w:b/>
                <w:sz w:val="18"/>
                <w:szCs w:val="18"/>
              </w:rPr>
              <w:t>Finalidade</w:t>
            </w:r>
          </w:p>
        </w:tc>
        <w:tc>
          <w:tcPr>
            <w:tcW w:w="7553" w:type="dxa"/>
            <w:tcBorders>
              <w:top w:val="single" w:color="000000" w:sz="6" w:space="0"/>
              <w:left w:val="single" w:color="000000" w:sz="6" w:space="0"/>
            </w:tcBorders>
          </w:tcPr>
          <w:p>
            <w:pPr>
              <w:pStyle w:val="63"/>
              <w:spacing w:before="123" w:line="271" w:lineRule="auto"/>
              <w:ind w:left="120" w:right="153"/>
              <w:jc w:val="both"/>
              <w:rPr>
                <w:rFonts w:hint="default" w:ascii="Calibri" w:hAnsi="Calibri" w:cs="Calibri"/>
                <w:sz w:val="18"/>
                <w:szCs w:val="18"/>
              </w:rPr>
            </w:pPr>
            <w:r>
              <w:rPr>
                <w:rFonts w:hint="default" w:ascii="Calibri" w:hAnsi="Calibri" w:cs="Calibri"/>
                <w:sz w:val="18"/>
                <w:szCs w:val="18"/>
              </w:rPr>
              <w:t>Este  indicador  será  aplicado  para  medir  o  nível  mínimo   de  disponibilidade   dos equipamentos   que  estiverem sob</w:t>
            </w:r>
            <w:r>
              <w:rPr>
                <w:rFonts w:hint="default" w:ascii="Calibri" w:hAnsi="Calibri" w:cs="Calibri"/>
                <w:spacing w:val="1"/>
                <w:sz w:val="18"/>
                <w:szCs w:val="18"/>
              </w:rPr>
              <w:t xml:space="preserve"> </w:t>
            </w:r>
            <w:r>
              <w:rPr>
                <w:rFonts w:hint="default" w:ascii="Calibri" w:hAnsi="Calibri" w:cs="Calibri"/>
                <w:sz w:val="18"/>
                <w:szCs w:val="18"/>
              </w:rPr>
              <w:t>monitoramento.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3" w:hRule="atLeast"/>
        </w:trPr>
        <w:tc>
          <w:tcPr>
            <w:tcW w:w="1691" w:type="dxa"/>
            <w:tcBorders>
              <w:left w:val="single" w:color="000000" w:sz="6" w:space="0"/>
              <w:bottom w:val="single" w:color="000000" w:sz="6" w:space="0"/>
              <w:right w:val="single" w:color="000000" w:sz="6" w:space="0"/>
            </w:tcBorders>
          </w:tcPr>
          <w:p>
            <w:pPr>
              <w:pStyle w:val="63"/>
              <w:spacing w:before="40"/>
              <w:ind w:left="83" w:right="76" w:rightChars="38"/>
              <w:jc w:val="center"/>
              <w:rPr>
                <w:rFonts w:hint="default" w:ascii="Calibri" w:hAnsi="Calibri" w:cs="Calibri"/>
                <w:b/>
                <w:sz w:val="18"/>
                <w:szCs w:val="18"/>
              </w:rPr>
            </w:pPr>
            <w:r>
              <w:rPr>
                <w:rFonts w:hint="default" w:ascii="Calibri" w:hAnsi="Calibri" w:cs="Calibri"/>
                <w:b/>
                <w:sz w:val="18"/>
                <w:szCs w:val="18"/>
              </w:rPr>
              <w:t>Meta a cumprir</w:t>
            </w:r>
          </w:p>
        </w:tc>
        <w:tc>
          <w:tcPr>
            <w:tcW w:w="7553" w:type="dxa"/>
            <w:tcBorders>
              <w:left w:val="single" w:color="000000" w:sz="6" w:space="0"/>
              <w:bottom w:val="single" w:color="000000" w:sz="6" w:space="0"/>
            </w:tcBorders>
          </w:tcPr>
          <w:p>
            <w:pPr>
              <w:pStyle w:val="63"/>
              <w:spacing w:before="40"/>
              <w:ind w:left="82"/>
              <w:jc w:val="both"/>
              <w:rPr>
                <w:rFonts w:hint="default" w:ascii="Calibri" w:hAnsi="Calibri" w:cs="Calibri"/>
                <w:b/>
                <w:sz w:val="18"/>
                <w:szCs w:val="18"/>
              </w:rPr>
            </w:pPr>
            <w:r>
              <w:rPr>
                <w:rFonts w:hint="default" w:ascii="Calibri" w:hAnsi="Calibri" w:cs="Calibri"/>
                <w:b/>
                <w:sz w:val="18"/>
                <w:szCs w:val="18"/>
              </w:rPr>
              <w:t>IDE &gt; = 95%</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1" w:hRule="atLeast"/>
        </w:trPr>
        <w:tc>
          <w:tcPr>
            <w:tcW w:w="1691" w:type="dxa"/>
            <w:tcBorders>
              <w:top w:val="single" w:color="000000" w:sz="6" w:space="0"/>
              <w:left w:val="single" w:color="000000" w:sz="6" w:space="0"/>
              <w:bottom w:val="single" w:color="000000" w:sz="6" w:space="0"/>
              <w:right w:val="single" w:color="000000" w:sz="6" w:space="0"/>
            </w:tcBorders>
          </w:tcPr>
          <w:p>
            <w:pPr>
              <w:pStyle w:val="63"/>
              <w:spacing w:before="39"/>
              <w:ind w:left="83" w:right="76" w:rightChars="38"/>
              <w:jc w:val="center"/>
              <w:rPr>
                <w:rFonts w:hint="default" w:ascii="Calibri" w:hAnsi="Calibri" w:cs="Calibri"/>
                <w:b/>
                <w:sz w:val="18"/>
                <w:szCs w:val="18"/>
              </w:rPr>
            </w:pPr>
            <w:r>
              <w:rPr>
                <w:rFonts w:hint="default" w:ascii="Calibri" w:hAnsi="Calibri" w:cs="Calibri"/>
                <w:b/>
                <w:sz w:val="18"/>
                <w:szCs w:val="18"/>
              </w:rPr>
              <w:t>Instrumento de medição</w:t>
            </w:r>
          </w:p>
        </w:tc>
        <w:tc>
          <w:tcPr>
            <w:tcW w:w="7553" w:type="dxa"/>
            <w:tcBorders>
              <w:top w:val="single" w:color="000000" w:sz="6" w:space="0"/>
              <w:left w:val="single" w:color="000000" w:sz="6" w:space="0"/>
              <w:bottom w:val="single" w:color="000000" w:sz="6" w:space="0"/>
            </w:tcBorders>
          </w:tcPr>
          <w:p>
            <w:pPr>
              <w:pStyle w:val="63"/>
              <w:spacing w:before="39"/>
              <w:ind w:left="82"/>
              <w:jc w:val="both"/>
              <w:rPr>
                <w:rFonts w:hint="default" w:ascii="Calibri" w:hAnsi="Calibri" w:cs="Calibri"/>
                <w:sz w:val="18"/>
                <w:szCs w:val="18"/>
              </w:rPr>
            </w:pPr>
            <w:r>
              <w:rPr>
                <w:rFonts w:hint="default" w:ascii="Calibri" w:hAnsi="Calibri" w:cs="Calibri"/>
                <w:sz w:val="18"/>
                <w:szCs w:val="18"/>
              </w:rPr>
              <w:t>Sistema de gerenciamento e Bilhetagem e Registro de ocorrências da execução contratual</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43" w:hRule="atLeast"/>
        </w:trPr>
        <w:tc>
          <w:tcPr>
            <w:tcW w:w="1691" w:type="dxa"/>
            <w:tcBorders>
              <w:top w:val="single" w:color="000000" w:sz="6" w:space="0"/>
              <w:left w:val="single" w:color="000000" w:sz="6" w:space="0"/>
              <w:bottom w:val="single" w:color="000000" w:sz="6" w:space="0"/>
              <w:right w:val="single" w:color="000000" w:sz="6" w:space="0"/>
            </w:tcBorders>
          </w:tcPr>
          <w:p>
            <w:pPr>
              <w:pStyle w:val="63"/>
              <w:spacing w:before="39"/>
              <w:ind w:left="83" w:right="76" w:rightChars="38"/>
              <w:jc w:val="center"/>
              <w:rPr>
                <w:rFonts w:hint="default" w:ascii="Calibri" w:hAnsi="Calibri" w:cs="Calibri"/>
                <w:b/>
                <w:sz w:val="18"/>
                <w:szCs w:val="18"/>
              </w:rPr>
            </w:pPr>
            <w:r>
              <w:rPr>
                <w:rFonts w:hint="default" w:ascii="Calibri" w:hAnsi="Calibri" w:cs="Calibri"/>
                <w:b/>
                <w:sz w:val="18"/>
                <w:szCs w:val="18"/>
              </w:rPr>
              <w:t>Periodicidade</w:t>
            </w:r>
          </w:p>
        </w:tc>
        <w:tc>
          <w:tcPr>
            <w:tcW w:w="7553" w:type="dxa"/>
            <w:tcBorders>
              <w:top w:val="single" w:color="000000" w:sz="6" w:space="0"/>
              <w:left w:val="single" w:color="000000" w:sz="6" w:space="0"/>
              <w:bottom w:val="single" w:color="000000" w:sz="6" w:space="0"/>
            </w:tcBorders>
          </w:tcPr>
          <w:p>
            <w:pPr>
              <w:pStyle w:val="63"/>
              <w:spacing w:before="39"/>
              <w:ind w:left="82"/>
              <w:jc w:val="both"/>
              <w:rPr>
                <w:rFonts w:hint="default" w:ascii="Calibri" w:hAnsi="Calibri" w:cs="Calibri"/>
                <w:sz w:val="18"/>
                <w:szCs w:val="18"/>
              </w:rPr>
            </w:pPr>
            <w:r>
              <w:rPr>
                <w:rFonts w:hint="default" w:ascii="Calibri" w:hAnsi="Calibri" w:cs="Calibri"/>
                <w:sz w:val="18"/>
                <w:szCs w:val="18"/>
              </w:rPr>
              <w:t>Acompanhamento contínuo do contrato</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2581" w:hRule="atLeast"/>
        </w:trPr>
        <w:tc>
          <w:tcPr>
            <w:tcW w:w="1691" w:type="dxa"/>
            <w:tcBorders>
              <w:top w:val="single" w:color="000000" w:sz="6" w:space="0"/>
              <w:left w:val="single" w:color="000000" w:sz="6" w:space="0"/>
              <w:right w:val="single" w:color="000000" w:sz="6" w:space="0"/>
            </w:tcBorders>
          </w:tcPr>
          <w:p>
            <w:pPr>
              <w:pStyle w:val="63"/>
              <w:ind w:right="76" w:rightChars="38"/>
              <w:jc w:val="center"/>
              <w:rPr>
                <w:rFonts w:hint="default" w:ascii="Calibri" w:hAnsi="Calibri" w:cs="Calibri"/>
                <w:sz w:val="18"/>
                <w:szCs w:val="18"/>
              </w:rPr>
            </w:pPr>
          </w:p>
          <w:p>
            <w:pPr>
              <w:pStyle w:val="63"/>
              <w:ind w:right="76" w:rightChars="38"/>
              <w:jc w:val="center"/>
              <w:rPr>
                <w:rFonts w:hint="default" w:ascii="Calibri" w:hAnsi="Calibri" w:cs="Calibri"/>
                <w:sz w:val="18"/>
                <w:szCs w:val="18"/>
              </w:rPr>
            </w:pPr>
          </w:p>
          <w:p>
            <w:pPr>
              <w:pStyle w:val="63"/>
              <w:ind w:right="76" w:rightChars="38"/>
              <w:jc w:val="center"/>
              <w:rPr>
                <w:rFonts w:hint="default" w:ascii="Calibri" w:hAnsi="Calibri" w:cs="Calibri"/>
                <w:sz w:val="18"/>
                <w:szCs w:val="18"/>
              </w:rPr>
            </w:pPr>
          </w:p>
          <w:p>
            <w:pPr>
              <w:pStyle w:val="63"/>
              <w:ind w:right="76" w:rightChars="38"/>
              <w:jc w:val="center"/>
              <w:rPr>
                <w:rFonts w:hint="default" w:ascii="Calibri" w:hAnsi="Calibri" w:cs="Calibri"/>
                <w:sz w:val="18"/>
                <w:szCs w:val="18"/>
              </w:rPr>
            </w:pPr>
          </w:p>
          <w:p>
            <w:pPr>
              <w:pStyle w:val="63"/>
              <w:ind w:right="76" w:rightChars="38"/>
              <w:jc w:val="center"/>
              <w:rPr>
                <w:rFonts w:hint="default" w:ascii="Calibri" w:hAnsi="Calibri" w:cs="Calibri"/>
                <w:sz w:val="18"/>
                <w:szCs w:val="18"/>
              </w:rPr>
            </w:pPr>
          </w:p>
          <w:p>
            <w:pPr>
              <w:pStyle w:val="63"/>
              <w:spacing w:before="10"/>
              <w:ind w:right="76" w:rightChars="38"/>
              <w:jc w:val="center"/>
              <w:rPr>
                <w:rFonts w:hint="default" w:ascii="Calibri" w:hAnsi="Calibri" w:cs="Calibri"/>
                <w:sz w:val="18"/>
                <w:szCs w:val="18"/>
              </w:rPr>
            </w:pPr>
          </w:p>
          <w:p>
            <w:pPr>
              <w:pStyle w:val="63"/>
              <w:spacing w:line="249" w:lineRule="auto"/>
              <w:ind w:left="83" w:right="76" w:rightChars="38"/>
              <w:jc w:val="center"/>
              <w:rPr>
                <w:rFonts w:hint="default" w:ascii="Calibri" w:hAnsi="Calibri" w:cs="Calibri"/>
                <w:b/>
                <w:sz w:val="18"/>
                <w:szCs w:val="18"/>
              </w:rPr>
            </w:pPr>
            <w:r>
              <w:rPr>
                <w:rFonts w:hint="default" w:ascii="Calibri" w:hAnsi="Calibri" w:cs="Calibri"/>
                <w:b/>
                <w:sz w:val="18"/>
                <w:szCs w:val="18"/>
              </w:rPr>
              <w:t>Mecanismo de Cálculo (métrica)</w:t>
            </w:r>
          </w:p>
        </w:tc>
        <w:tc>
          <w:tcPr>
            <w:tcW w:w="7553" w:type="dxa"/>
            <w:tcBorders>
              <w:top w:val="single" w:color="000000" w:sz="6" w:space="0"/>
              <w:left w:val="single" w:color="000000" w:sz="6" w:space="0"/>
            </w:tcBorders>
          </w:tcPr>
          <w:p>
            <w:pPr>
              <w:pStyle w:val="63"/>
              <w:spacing w:before="38"/>
              <w:ind w:left="82"/>
              <w:jc w:val="both"/>
              <w:rPr>
                <w:rFonts w:hint="default" w:ascii="Calibri" w:hAnsi="Calibri" w:cs="Calibri"/>
                <w:b/>
                <w:sz w:val="18"/>
                <w:szCs w:val="18"/>
              </w:rPr>
            </w:pPr>
            <w:r>
              <w:rPr>
                <w:rFonts w:hint="default" w:ascii="Calibri" w:hAnsi="Calibri" w:cs="Calibri"/>
                <w:b/>
                <w:sz w:val="18"/>
                <w:szCs w:val="18"/>
              </w:rPr>
              <w:t>II = ( HIP - HIT ) / ( HTP - HMP ) X 100</w:t>
            </w:r>
          </w:p>
          <w:p>
            <w:pPr>
              <w:pStyle w:val="63"/>
              <w:spacing w:before="2"/>
              <w:jc w:val="both"/>
              <w:rPr>
                <w:rFonts w:hint="default" w:ascii="Calibri" w:hAnsi="Calibri" w:cs="Calibri"/>
                <w:sz w:val="18"/>
                <w:szCs w:val="18"/>
              </w:rPr>
            </w:pPr>
          </w:p>
          <w:p>
            <w:pPr>
              <w:pStyle w:val="63"/>
              <w:ind w:left="82"/>
              <w:jc w:val="both"/>
              <w:rPr>
                <w:rFonts w:hint="default" w:ascii="Calibri" w:hAnsi="Calibri" w:cs="Calibri"/>
                <w:sz w:val="18"/>
                <w:szCs w:val="18"/>
              </w:rPr>
            </w:pPr>
            <w:r>
              <w:rPr>
                <w:rFonts w:hint="default" w:ascii="Calibri" w:hAnsi="Calibri" w:cs="Calibri"/>
                <w:sz w:val="18"/>
                <w:szCs w:val="18"/>
              </w:rPr>
              <w:t>onde:</w:t>
            </w:r>
          </w:p>
          <w:p>
            <w:pPr>
              <w:pStyle w:val="63"/>
              <w:spacing w:before="5"/>
              <w:ind w:left="82"/>
              <w:jc w:val="both"/>
              <w:rPr>
                <w:rFonts w:hint="default" w:ascii="Calibri" w:hAnsi="Calibri" w:cs="Calibri"/>
                <w:sz w:val="18"/>
                <w:szCs w:val="18"/>
              </w:rPr>
            </w:pPr>
            <w:r>
              <w:rPr>
                <w:rFonts w:hint="default" w:ascii="Calibri" w:hAnsi="Calibri" w:cs="Calibri"/>
                <w:sz w:val="18"/>
                <w:szCs w:val="18"/>
              </w:rPr>
              <w:t>II – Índice de Indisponibilidade</w:t>
            </w:r>
          </w:p>
          <w:p>
            <w:pPr>
              <w:pStyle w:val="63"/>
              <w:spacing w:before="7"/>
              <w:ind w:left="82"/>
              <w:jc w:val="both"/>
              <w:rPr>
                <w:rFonts w:hint="default" w:ascii="Calibri" w:hAnsi="Calibri" w:cs="Calibri"/>
                <w:sz w:val="18"/>
                <w:szCs w:val="18"/>
              </w:rPr>
            </w:pPr>
            <w:r>
              <w:rPr>
                <w:rFonts w:hint="default" w:ascii="Calibri" w:hAnsi="Calibri" w:cs="Calibri"/>
                <w:sz w:val="18"/>
                <w:szCs w:val="18"/>
              </w:rPr>
              <w:t>HIP – Horas Indisponíveis no Mês;</w:t>
            </w:r>
          </w:p>
          <w:p>
            <w:pPr>
              <w:pStyle w:val="63"/>
              <w:spacing w:before="7"/>
              <w:ind w:left="82"/>
              <w:jc w:val="both"/>
              <w:rPr>
                <w:rFonts w:hint="default" w:ascii="Calibri" w:hAnsi="Calibri" w:cs="Calibri"/>
                <w:sz w:val="18"/>
                <w:szCs w:val="18"/>
              </w:rPr>
            </w:pPr>
            <w:r>
              <w:rPr>
                <w:rFonts w:hint="default" w:ascii="Calibri" w:hAnsi="Calibri" w:cs="Calibri"/>
                <w:sz w:val="18"/>
                <w:szCs w:val="18"/>
              </w:rPr>
              <w:t>HIT – Horas Indisponíveis causadas por Terceiros;</w:t>
            </w:r>
          </w:p>
          <w:p>
            <w:pPr>
              <w:pStyle w:val="63"/>
              <w:spacing w:before="5" w:line="249" w:lineRule="auto"/>
              <w:ind w:left="82" w:right="3442"/>
              <w:jc w:val="both"/>
              <w:rPr>
                <w:rFonts w:hint="default" w:ascii="Calibri" w:hAnsi="Calibri" w:cs="Calibri"/>
                <w:sz w:val="18"/>
                <w:szCs w:val="18"/>
              </w:rPr>
            </w:pPr>
            <w:r>
              <w:rPr>
                <w:rFonts w:hint="default" w:ascii="Calibri" w:hAnsi="Calibri" w:cs="Calibri"/>
                <w:sz w:val="18"/>
                <w:szCs w:val="18"/>
              </w:rPr>
              <w:t>HTP – Horas úteis Totais no Período = Dias do Mês x Horas Dias; HMP – Horas de Manutenção Preventivas (*);</w:t>
            </w:r>
          </w:p>
          <w:p>
            <w:pPr>
              <w:pStyle w:val="63"/>
              <w:spacing w:before="5"/>
              <w:jc w:val="both"/>
              <w:rPr>
                <w:rFonts w:hint="default" w:ascii="Calibri" w:hAnsi="Calibri" w:cs="Calibri"/>
                <w:sz w:val="18"/>
                <w:szCs w:val="18"/>
              </w:rPr>
            </w:pPr>
          </w:p>
          <w:p>
            <w:pPr>
              <w:pStyle w:val="63"/>
              <w:ind w:left="82" w:right="138" w:rightChars="69"/>
              <w:jc w:val="both"/>
              <w:rPr>
                <w:rFonts w:hint="default" w:ascii="Calibri" w:hAnsi="Calibri" w:cs="Calibri"/>
                <w:sz w:val="18"/>
                <w:szCs w:val="18"/>
              </w:rPr>
            </w:pPr>
            <w:r>
              <w:rPr>
                <w:rFonts w:hint="default" w:ascii="Calibri" w:hAnsi="Calibri" w:cs="Calibri"/>
                <w:sz w:val="18"/>
                <w:szCs w:val="18"/>
              </w:rPr>
              <w:t>* HMP – Horas de Manutenção Preventivas – São períodos de manutenção programada autorizadas pelo CONTRATANTE.</w:t>
            </w:r>
          </w:p>
          <w:p>
            <w:pPr>
              <w:pStyle w:val="63"/>
              <w:spacing w:before="3"/>
              <w:jc w:val="both"/>
              <w:rPr>
                <w:rFonts w:hint="default" w:ascii="Calibri" w:hAnsi="Calibri" w:cs="Calibri"/>
                <w:sz w:val="18"/>
                <w:szCs w:val="18"/>
              </w:rPr>
            </w:pPr>
          </w:p>
          <w:p>
            <w:pPr>
              <w:pStyle w:val="63"/>
              <w:ind w:left="82"/>
              <w:jc w:val="both"/>
              <w:rPr>
                <w:rFonts w:hint="default" w:ascii="Calibri" w:hAnsi="Calibri" w:cs="Calibri"/>
                <w:b/>
                <w:sz w:val="18"/>
                <w:szCs w:val="18"/>
              </w:rPr>
            </w:pPr>
            <w:r>
              <w:rPr>
                <w:rFonts w:hint="default" w:ascii="Calibri" w:hAnsi="Calibri" w:cs="Calibri"/>
                <w:b/>
                <w:sz w:val="18"/>
                <w:szCs w:val="18"/>
              </w:rPr>
              <w:t>IDE = 100 – II</w:t>
            </w:r>
          </w:p>
          <w:p>
            <w:pPr>
              <w:pStyle w:val="63"/>
              <w:spacing w:before="5"/>
              <w:ind w:left="82"/>
              <w:jc w:val="both"/>
              <w:rPr>
                <w:rFonts w:hint="default" w:ascii="Calibri" w:hAnsi="Calibri" w:cs="Calibri"/>
                <w:sz w:val="18"/>
                <w:szCs w:val="18"/>
              </w:rPr>
            </w:pPr>
            <w:r>
              <w:rPr>
                <w:rFonts w:hint="default" w:ascii="Calibri" w:hAnsi="Calibri" w:cs="Calibri"/>
                <w:sz w:val="18"/>
                <w:szCs w:val="18"/>
              </w:rPr>
              <w:t>onde:</w:t>
            </w:r>
          </w:p>
          <w:p>
            <w:pPr>
              <w:pStyle w:val="63"/>
              <w:spacing w:before="7" w:line="249" w:lineRule="auto"/>
              <w:ind w:left="82" w:right="139" w:rightChars="0"/>
              <w:jc w:val="both"/>
              <w:rPr>
                <w:rFonts w:hint="default" w:ascii="Calibri" w:hAnsi="Calibri" w:cs="Calibri"/>
                <w:sz w:val="18"/>
                <w:szCs w:val="18"/>
              </w:rPr>
            </w:pPr>
            <w:r>
              <w:rPr>
                <w:rFonts w:hint="default" w:ascii="Calibri" w:hAnsi="Calibri" w:cs="Calibri"/>
                <w:sz w:val="18"/>
                <w:szCs w:val="18"/>
              </w:rPr>
              <w:t xml:space="preserve">IDE = Índice de Disponibilidade dos </w:t>
            </w:r>
            <w:r>
              <w:rPr>
                <w:rFonts w:hint="default" w:ascii="Calibri" w:hAnsi="Calibri" w:cs="Calibri"/>
                <w:sz w:val="18"/>
                <w:szCs w:val="18"/>
                <w:lang w:val="pt-BR"/>
              </w:rPr>
              <w:t>E</w:t>
            </w:r>
            <w:r>
              <w:rPr>
                <w:rFonts w:hint="default" w:ascii="Calibri" w:hAnsi="Calibri" w:cs="Calibri"/>
                <w:sz w:val="18"/>
                <w:szCs w:val="18"/>
              </w:rPr>
              <w:t>quipamentos; II – Índice de Indisponibilidade</w:t>
            </w:r>
          </w:p>
        </w:tc>
      </w:tr>
      <w:tr>
        <w:tblPrEx>
          <w:tblBorders>
            <w:top w:val="single" w:color="B2B2B2" w:sz="6" w:space="0"/>
            <w:left w:val="single" w:color="B2B2B2" w:sz="6" w:space="0"/>
            <w:bottom w:val="single" w:color="B2B2B2" w:sz="6" w:space="0"/>
            <w:right w:val="single" w:color="B2B2B2" w:sz="6" w:space="0"/>
            <w:insideH w:val="single" w:color="B2B2B2" w:sz="6" w:space="0"/>
            <w:insideV w:val="single" w:color="B2B2B2" w:sz="6" w:space="0"/>
          </w:tblBorders>
          <w:tblCellMar>
            <w:top w:w="0" w:type="dxa"/>
            <w:left w:w="0" w:type="dxa"/>
            <w:bottom w:w="0" w:type="dxa"/>
            <w:right w:w="0" w:type="dxa"/>
          </w:tblCellMar>
        </w:tblPrEx>
        <w:trPr>
          <w:trHeight w:val="600" w:hRule="atLeast"/>
        </w:trPr>
        <w:tc>
          <w:tcPr>
            <w:tcW w:w="1691" w:type="dxa"/>
            <w:tcBorders>
              <w:left w:val="single" w:color="000000" w:sz="6" w:space="0"/>
              <w:right w:val="single" w:color="000000" w:sz="6" w:space="0"/>
            </w:tcBorders>
          </w:tcPr>
          <w:p>
            <w:pPr>
              <w:pStyle w:val="63"/>
              <w:spacing w:before="5"/>
              <w:ind w:right="76" w:rightChars="38"/>
              <w:jc w:val="center"/>
              <w:rPr>
                <w:rFonts w:hint="default" w:ascii="Calibri" w:hAnsi="Calibri" w:cs="Calibri"/>
                <w:sz w:val="18"/>
                <w:szCs w:val="18"/>
              </w:rPr>
            </w:pPr>
          </w:p>
          <w:p>
            <w:pPr>
              <w:pStyle w:val="63"/>
              <w:spacing w:before="1"/>
              <w:ind w:left="83" w:right="76" w:rightChars="38"/>
              <w:jc w:val="center"/>
              <w:rPr>
                <w:rFonts w:hint="default" w:ascii="Calibri" w:hAnsi="Calibri" w:cs="Calibri"/>
                <w:b/>
                <w:sz w:val="18"/>
                <w:szCs w:val="18"/>
              </w:rPr>
            </w:pPr>
            <w:r>
              <w:rPr>
                <w:rFonts w:hint="default" w:ascii="Calibri" w:hAnsi="Calibri" w:cs="Calibri"/>
                <w:b/>
                <w:sz w:val="18"/>
                <w:szCs w:val="18"/>
              </w:rPr>
              <w:t>Observações</w:t>
            </w:r>
          </w:p>
        </w:tc>
        <w:tc>
          <w:tcPr>
            <w:tcW w:w="7553" w:type="dxa"/>
            <w:tcBorders>
              <w:left w:val="single" w:color="000000" w:sz="6" w:space="0"/>
            </w:tcBorders>
          </w:tcPr>
          <w:p>
            <w:pPr>
              <w:pStyle w:val="63"/>
              <w:spacing w:before="125" w:line="266" w:lineRule="auto"/>
              <w:ind w:left="120" w:right="153"/>
              <w:jc w:val="both"/>
              <w:rPr>
                <w:rFonts w:hint="default" w:ascii="Calibri" w:hAnsi="Calibri" w:cs="Calibri"/>
                <w:sz w:val="18"/>
                <w:szCs w:val="18"/>
              </w:rPr>
            </w:pPr>
            <w:r>
              <w:rPr>
                <w:rFonts w:hint="default" w:ascii="Calibri" w:hAnsi="Calibri" w:cs="Calibri"/>
                <w:sz w:val="18"/>
                <w:szCs w:val="18"/>
              </w:rPr>
              <w:t>Obs1: A falta ou falha de consumíveis como toner, cilindros e demais itens necessários ao correto e perfeito funcionamento dos equipamentos, em suas respectivas unidades, será contabilizado como indisponibilidade do</w:t>
            </w:r>
            <w:r>
              <w:rPr>
                <w:rFonts w:hint="default" w:ascii="Calibri" w:hAnsi="Calibri" w:cs="Calibri"/>
                <w:sz w:val="18"/>
                <w:szCs w:val="18"/>
                <w:lang w:val="pt-BR"/>
              </w:rPr>
              <w:t xml:space="preserve"> </w:t>
            </w:r>
            <w:r>
              <w:rPr>
                <w:rFonts w:hint="default" w:ascii="Calibri" w:hAnsi="Calibri" w:cs="Calibri"/>
                <w:sz w:val="18"/>
                <w:szCs w:val="18"/>
              </w:rPr>
              <w:t>equipamento (exceto papel).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691" w:type="dxa"/>
          </w:tcPr>
          <w:p>
            <w:pPr>
              <w:pStyle w:val="63"/>
              <w:spacing w:before="38"/>
              <w:ind w:left="83" w:right="76" w:rightChars="38"/>
              <w:jc w:val="center"/>
              <w:rPr>
                <w:rFonts w:hint="default" w:ascii="Calibri" w:hAnsi="Calibri" w:cs="Calibri"/>
                <w:b/>
                <w:sz w:val="18"/>
                <w:szCs w:val="18"/>
              </w:rPr>
            </w:pPr>
            <w:r>
              <w:rPr>
                <w:rFonts w:hint="default" w:ascii="Calibri" w:hAnsi="Calibri" w:cs="Calibri"/>
                <w:b/>
                <w:sz w:val="18"/>
                <w:szCs w:val="18"/>
              </w:rPr>
              <w:t>Início de Vigência</w:t>
            </w:r>
          </w:p>
        </w:tc>
        <w:tc>
          <w:tcPr>
            <w:tcW w:w="7553" w:type="dxa"/>
            <w:tcBorders>
              <w:right w:val="single" w:color="B2B2B2" w:sz="6" w:space="0"/>
            </w:tcBorders>
          </w:tcPr>
          <w:p>
            <w:pPr>
              <w:pStyle w:val="63"/>
              <w:spacing w:before="38"/>
              <w:ind w:left="82"/>
              <w:jc w:val="both"/>
              <w:rPr>
                <w:rFonts w:hint="default" w:ascii="Calibri" w:hAnsi="Calibri" w:cs="Calibri"/>
                <w:sz w:val="18"/>
                <w:szCs w:val="18"/>
              </w:rPr>
            </w:pPr>
            <w:r>
              <w:rPr>
                <w:rFonts w:hint="default" w:ascii="Calibri" w:hAnsi="Calibri" w:cs="Calibri"/>
                <w:sz w:val="18"/>
                <w:szCs w:val="18"/>
              </w:rPr>
              <w:t>A partir da emissão da OS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21" w:hRule="atLeast"/>
        </w:trPr>
        <w:tc>
          <w:tcPr>
            <w:tcW w:w="1691" w:type="dxa"/>
            <w:tcBorders>
              <w:bottom w:val="single" w:color="B2B2B2" w:sz="6" w:space="0"/>
            </w:tcBorders>
            <w:vAlign w:val="center"/>
          </w:tcPr>
          <w:p>
            <w:pPr>
              <w:pStyle w:val="63"/>
              <w:spacing w:before="65" w:line="147" w:lineRule="exact"/>
              <w:ind w:left="83" w:right="76" w:rightChars="38"/>
              <w:jc w:val="center"/>
              <w:rPr>
                <w:rFonts w:hint="default" w:ascii="Calibri" w:hAnsi="Calibri" w:cs="Calibri"/>
                <w:b/>
                <w:sz w:val="18"/>
                <w:szCs w:val="18"/>
              </w:rPr>
            </w:pPr>
            <w:r>
              <w:rPr>
                <w:rFonts w:hint="default" w:ascii="Calibri" w:hAnsi="Calibri" w:cs="Calibri"/>
                <w:b/>
                <w:sz w:val="18"/>
                <w:szCs w:val="18"/>
              </w:rPr>
              <w:t>Faixas de ajuste no</w:t>
            </w:r>
          </w:p>
          <w:p>
            <w:pPr>
              <w:pStyle w:val="63"/>
              <w:spacing w:before="1"/>
              <w:ind w:left="83" w:right="76" w:rightChars="38"/>
              <w:jc w:val="center"/>
              <w:rPr>
                <w:rFonts w:hint="default" w:ascii="Calibri" w:hAnsi="Calibri" w:cs="Calibri"/>
                <w:b/>
                <w:sz w:val="18"/>
                <w:szCs w:val="18"/>
              </w:rPr>
            </w:pPr>
            <w:r>
              <w:rPr>
                <w:rFonts w:hint="default" w:ascii="Calibri" w:hAnsi="Calibri" w:cs="Calibri"/>
                <w:b/>
                <w:sz w:val="18"/>
                <w:szCs w:val="18"/>
              </w:rPr>
              <w:t>pagamento e Sanções</w:t>
            </w:r>
          </w:p>
        </w:tc>
        <w:tc>
          <w:tcPr>
            <w:tcW w:w="7553" w:type="dxa"/>
            <w:tcBorders>
              <w:right w:val="single" w:color="B2B2B2" w:sz="6" w:space="0"/>
            </w:tcBorders>
          </w:tcPr>
          <w:p>
            <w:pPr>
              <w:pStyle w:val="63"/>
              <w:spacing w:before="122" w:line="165" w:lineRule="exact"/>
              <w:ind w:left="120"/>
              <w:jc w:val="both"/>
              <w:rPr>
                <w:rFonts w:hint="default" w:ascii="Calibri" w:hAnsi="Calibri" w:cs="Calibri"/>
                <w:sz w:val="18"/>
                <w:szCs w:val="18"/>
              </w:rPr>
            </w:pPr>
            <w:r>
              <w:rPr>
                <w:rFonts w:hint="default" w:ascii="Calibri" w:hAnsi="Calibri" w:cs="Calibri"/>
                <w:sz w:val="18"/>
                <w:szCs w:val="18"/>
              </w:rPr>
              <w:t>Para: 75% &lt; = IDE &lt; 90%; aplicar-se-á glosa de 1% (um por cento) do valor estabelecido para a soma das</w:t>
            </w:r>
            <w:r>
              <w:rPr>
                <w:rFonts w:hint="default" w:ascii="Calibri" w:hAnsi="Calibri" w:cs="Calibri"/>
                <w:sz w:val="18"/>
                <w:szCs w:val="18"/>
                <w:lang w:val="pt-BR"/>
              </w:rPr>
              <w:t xml:space="preserve"> </w:t>
            </w:r>
            <w:r>
              <w:rPr>
                <w:rFonts w:hint="default" w:ascii="Calibri" w:hAnsi="Calibri" w:cs="Calibri"/>
                <w:sz w:val="18"/>
                <w:szCs w:val="18"/>
              </w:rPr>
              <w:t>franquias mensais.</w:t>
            </w:r>
          </w:p>
          <w:p>
            <w:pPr>
              <w:pStyle w:val="63"/>
              <w:spacing w:before="46" w:line="166" w:lineRule="exact"/>
              <w:ind w:left="120"/>
              <w:jc w:val="both"/>
              <w:rPr>
                <w:rFonts w:hint="default" w:ascii="Calibri" w:hAnsi="Calibri" w:cs="Calibri"/>
                <w:sz w:val="18"/>
                <w:szCs w:val="18"/>
              </w:rPr>
            </w:pPr>
            <w:r>
              <w:rPr>
                <w:rFonts w:hint="default" w:ascii="Calibri" w:hAnsi="Calibri" w:cs="Calibri"/>
                <w:sz w:val="18"/>
                <w:szCs w:val="18"/>
              </w:rPr>
              <w:t>Para: 60% &lt; = IDE &lt; 75%; aplicar-se-á glosa de 2% (um por cento) do valor estabelecido para a soma das</w:t>
            </w:r>
            <w:r>
              <w:rPr>
                <w:rFonts w:hint="default" w:ascii="Calibri" w:hAnsi="Calibri" w:cs="Calibri"/>
                <w:sz w:val="18"/>
                <w:szCs w:val="18"/>
                <w:lang w:val="pt-BR"/>
              </w:rPr>
              <w:t xml:space="preserve"> </w:t>
            </w:r>
            <w:r>
              <w:rPr>
                <w:rFonts w:hint="default" w:ascii="Calibri" w:hAnsi="Calibri" w:cs="Calibri"/>
                <w:sz w:val="18"/>
                <w:szCs w:val="18"/>
              </w:rPr>
              <w:t>franquias mensais.</w:t>
            </w:r>
          </w:p>
          <w:p>
            <w:pPr>
              <w:pStyle w:val="63"/>
              <w:spacing w:before="46" w:line="165" w:lineRule="exact"/>
              <w:ind w:left="120"/>
              <w:jc w:val="both"/>
              <w:rPr>
                <w:rFonts w:hint="default" w:ascii="Calibri" w:hAnsi="Calibri" w:cs="Calibri"/>
                <w:sz w:val="18"/>
                <w:szCs w:val="18"/>
              </w:rPr>
            </w:pPr>
            <w:r>
              <w:rPr>
                <w:rFonts w:hint="default" w:ascii="Calibri" w:hAnsi="Calibri" w:cs="Calibri"/>
                <w:sz w:val="18"/>
                <w:szCs w:val="18"/>
              </w:rPr>
              <w:t>Para: IDE &lt; 60%; aplicar-se-á glosa de 4% (um por cento) do valor estabelecido para a soma das franquias</w:t>
            </w:r>
            <w:r>
              <w:rPr>
                <w:rFonts w:hint="default" w:ascii="Calibri" w:hAnsi="Calibri" w:cs="Calibri"/>
                <w:sz w:val="18"/>
                <w:szCs w:val="18"/>
                <w:lang w:val="pt-BR"/>
              </w:rPr>
              <w:t xml:space="preserve"> </w:t>
            </w:r>
            <w:r>
              <w:rPr>
                <w:rFonts w:hint="default" w:ascii="Calibri" w:hAnsi="Calibri" w:cs="Calibri"/>
                <w:sz w:val="18"/>
                <w:szCs w:val="18"/>
              </w:rPr>
              <w:t>mensais.</w:t>
            </w:r>
          </w:p>
        </w:tc>
      </w:tr>
    </w:tbl>
    <w:p>
      <w:pPr>
        <w:pStyle w:val="19"/>
        <w:keepNext/>
        <w:keepLines/>
        <w:numPr>
          <w:ilvl w:val="1"/>
          <w:numId w:val="12"/>
        </w:numPr>
        <w:spacing w:before="120" w:after="120" w:line="276" w:lineRule="auto"/>
        <w:contextualSpacing w:val="0"/>
        <w:jc w:val="both"/>
        <w:outlineLvl w:val="0"/>
        <w:rPr>
          <w:rFonts w:cs="Arial" w:eastAsiaTheme="majorEastAsia"/>
          <w:b/>
          <w:bCs/>
          <w:vanish/>
          <w:color w:val="000000"/>
          <w:sz w:val="21"/>
          <w:szCs w:val="21"/>
        </w:rPr>
      </w:pPr>
    </w:p>
    <w:p>
      <w:pPr>
        <w:pStyle w:val="34"/>
        <w:rPr>
          <w:rFonts w:cs="Arial"/>
          <w:i w:val="0"/>
          <w:iCs/>
          <w:color w:val="auto"/>
          <w:sz w:val="21"/>
          <w:szCs w:val="21"/>
        </w:rPr>
      </w:pPr>
      <w:r>
        <w:rPr>
          <w:rFonts w:cs="Arial"/>
          <w:i w:val="0"/>
          <w:iCs/>
          <w:color w:val="auto"/>
          <w:sz w:val="21"/>
          <w:szCs w:val="21"/>
        </w:rPr>
        <w:t>INFORMAÇÕES RELEVANTES PARA O DIMENSIONAMENTO DA PROPOSTA</w:t>
      </w:r>
    </w:p>
    <w:p>
      <w:pPr>
        <w:numPr>
          <w:ilvl w:val="1"/>
          <w:numId w:val="2"/>
        </w:numPr>
        <w:tabs>
          <w:tab w:val="left" w:pos="993"/>
        </w:tabs>
        <w:spacing w:before="120" w:after="120" w:line="276" w:lineRule="auto"/>
        <w:ind w:left="425" w:firstLine="0"/>
        <w:jc w:val="both"/>
        <w:rPr>
          <w:rFonts w:hint="default" w:cs="Arial"/>
          <w:color w:val="000000"/>
          <w:sz w:val="21"/>
          <w:szCs w:val="21"/>
          <w:shd w:val="clear" w:color="auto" w:fill="FFFFFF"/>
          <w:lang w:val="pt-BR"/>
        </w:rPr>
      </w:pPr>
      <w:r>
        <w:rPr>
          <w:rFonts w:hint="default" w:cs="Arial"/>
          <w:color w:val="000000"/>
          <w:sz w:val="21"/>
          <w:szCs w:val="21"/>
          <w:shd w:val="clear" w:color="auto" w:fill="FFFFFF"/>
          <w:lang w:val="pt-BR"/>
        </w:rPr>
        <w:t>A demanda do órgão tem como base as seguintes características:</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lang w:val="pt-BR"/>
        </w:rPr>
        <w:t>Os e</w:t>
      </w:r>
      <w:r>
        <w:rPr>
          <w:rFonts w:hint="default" w:cs="Arial"/>
          <w:color w:val="000000"/>
          <w:sz w:val="21"/>
          <w:szCs w:val="21"/>
          <w:shd w:val="clear" w:color="auto" w:fill="FFFFFF"/>
        </w:rPr>
        <w:t>quipamentos</w:t>
      </w:r>
      <w:r>
        <w:rPr>
          <w:rFonts w:hint="default" w:cs="Arial"/>
          <w:color w:val="000000"/>
          <w:sz w:val="21"/>
          <w:szCs w:val="21"/>
          <w:shd w:val="clear" w:color="auto" w:fill="FFFFFF"/>
          <w:lang w:val="pt-BR"/>
        </w:rPr>
        <w:t xml:space="preserve"> devem ser </w:t>
      </w:r>
      <w:r>
        <w:rPr>
          <w:rFonts w:hint="default" w:cs="Arial"/>
          <w:color w:val="000000"/>
          <w:sz w:val="21"/>
          <w:szCs w:val="21"/>
          <w:shd w:val="clear" w:color="auto" w:fill="FFFFFF"/>
        </w:rPr>
        <w:t>novos, com comprovação através de Nota Fiscal, lacrados, de primeiro uso e</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em linha de fabricação;</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 CONTRATADA é responsável pelo procedimento de logística reversa dos materiais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(recipientes e resíduos dos suprimentos) a fim de efetuar a destinação ambiental correta a ser dada a</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todos, em conformidade com a legislação Lei nº 12.305/2010 e os preceitos de preservação</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ambiental;</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A CONTRATADA é responsável pelo procedimento d</w:t>
      </w:r>
      <w:r>
        <w:rPr>
          <w:rFonts w:hint="default" w:cs="Arial"/>
          <w:color w:val="000000"/>
          <w:sz w:val="21"/>
          <w:szCs w:val="21"/>
          <w:shd w:val="clear" w:color="auto" w:fill="FFFFFF"/>
          <w:lang w:val="pt-BR"/>
        </w:rPr>
        <w:t>e</w:t>
      </w:r>
      <w:r>
        <w:rPr>
          <w:rFonts w:hint="default" w:cs="Arial"/>
          <w:color w:val="000000"/>
          <w:sz w:val="21"/>
          <w:szCs w:val="21"/>
          <w:shd w:val="clear" w:color="auto" w:fill="FFFFFF"/>
        </w:rPr>
        <w:t xml:space="preserve"> configuração dos equipamentos na rede;</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lang w:val="pt-BR"/>
        </w:rPr>
        <w:t>T</w:t>
      </w:r>
      <w:r>
        <w:rPr>
          <w:rFonts w:hint="default" w:cs="Arial"/>
          <w:color w:val="000000"/>
          <w:sz w:val="21"/>
          <w:szCs w:val="21"/>
          <w:shd w:val="clear" w:color="auto" w:fill="FFFFFF"/>
        </w:rPr>
        <w:t>odos os equipamentos devem ser compatíveis com Linux e Windows em suas versões mais</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recentes;</w:t>
      </w:r>
    </w:p>
    <w:p>
      <w:pPr>
        <w:numPr>
          <w:ilvl w:val="2"/>
          <w:numId w:val="2"/>
        </w:numPr>
        <w:tabs>
          <w:tab w:val="left" w:pos="993"/>
        </w:tabs>
        <w:spacing w:before="120" w:after="120" w:line="276" w:lineRule="auto"/>
        <w:ind w:left="845" w:leftChars="0" w:firstLine="0"/>
        <w:jc w:val="both"/>
        <w:rPr>
          <w:rFonts w:hint="default" w:cs="Arial"/>
          <w:color w:val="000000"/>
          <w:sz w:val="21"/>
          <w:szCs w:val="21"/>
          <w:shd w:val="clear" w:color="auto" w:fill="FFFFFF"/>
        </w:rPr>
      </w:pPr>
      <w:r>
        <w:rPr>
          <w:rFonts w:hint="default" w:cs="Arial"/>
          <w:color w:val="000000"/>
          <w:sz w:val="21"/>
          <w:szCs w:val="21"/>
          <w:shd w:val="clear" w:color="auto" w:fill="FFFFFF"/>
        </w:rPr>
        <w:t>Caso os equipamentos fornecidos possuam voltagem de 110V a empresa contratada deverá</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fornecer equipamento estabilizador/transformador de tensão, de 220V para 110V, adequado a</w:t>
      </w:r>
      <w:r>
        <w:rPr>
          <w:rFonts w:hint="default" w:cs="Arial"/>
          <w:color w:val="000000"/>
          <w:sz w:val="21"/>
          <w:szCs w:val="21"/>
          <w:shd w:val="clear" w:color="auto" w:fill="FFFFFF"/>
          <w:lang w:val="pt-BR"/>
        </w:rPr>
        <w:t xml:space="preserve"> </w:t>
      </w:r>
      <w:r>
        <w:rPr>
          <w:rFonts w:hint="default" w:cs="Arial"/>
          <w:color w:val="000000"/>
          <w:sz w:val="21"/>
          <w:szCs w:val="21"/>
          <w:shd w:val="clear" w:color="auto" w:fill="FFFFFF"/>
        </w:rPr>
        <w:t>potência do equipamento;</w:t>
      </w:r>
    </w:p>
    <w:p>
      <w:pPr>
        <w:pStyle w:val="34"/>
        <w:rPr>
          <w:rFonts w:cs="Arial"/>
          <w:sz w:val="21"/>
          <w:szCs w:val="21"/>
        </w:rPr>
      </w:pPr>
      <w:r>
        <w:rPr>
          <w:rFonts w:cs="Arial"/>
          <w:sz w:val="21"/>
          <w:szCs w:val="21"/>
          <w:lang w:eastAsia="en-US"/>
        </w:rPr>
        <w:t xml:space="preserve">OBRIGAÇÕES DA </w:t>
      </w:r>
      <w:r>
        <w:rPr>
          <w:rFonts w:cs="Arial"/>
          <w:sz w:val="21"/>
          <w:szCs w:val="21"/>
          <w:lang w:val="pt-BR" w:eastAsia="en-US"/>
        </w:rPr>
        <w:t>CONTRATANTE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Exigir o cumprimento de todas as obrigações assumidas pela </w:t>
      </w:r>
      <w:r>
        <w:rPr>
          <w:rFonts w:cs="Arial"/>
          <w:color w:val="000000"/>
          <w:sz w:val="21"/>
          <w:szCs w:val="21"/>
          <w:shd w:val="clear" w:color="auto" w:fill="FFFFFF"/>
          <w:lang w:val="pt-BR"/>
        </w:rPr>
        <w:t>CONTRATADA</w:t>
      </w:r>
      <w:r>
        <w:rPr>
          <w:rFonts w:cs="Arial"/>
          <w:color w:val="000000"/>
          <w:sz w:val="21"/>
          <w:szCs w:val="21"/>
          <w:shd w:val="clear" w:color="auto" w:fill="FFFFFF"/>
        </w:rPr>
        <w:t>, de acordo com as cláusulas contratuais e os termos de sua proposta;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Notificar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por escrito da ocorrência de eventuais imperfeições, falhas ou irregularidades constatadas no curso da execução dos serviços, fixando prazo para a sua correção, certificando-se que as soluções por ela propostas sejam as mais adequadas;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Pagar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o valor resultante da prestação do serviço, no prazo e condições estabelecidas neste Termo de Referência;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Efetuar as retenções tributárias devidas sobre o valor da Nota Fiscal/Fatura da </w:t>
      </w:r>
      <w:r>
        <w:rPr>
          <w:rFonts w:cs="Arial"/>
          <w:color w:val="000000"/>
          <w:sz w:val="21"/>
          <w:szCs w:val="21"/>
          <w:shd w:val="clear" w:color="auto" w:fill="FFFFFF"/>
          <w:lang w:val="pt-BR"/>
        </w:rPr>
        <w:t>CONTRATADA</w:t>
      </w:r>
      <w:r>
        <w:rPr>
          <w:rFonts w:cs="Arial"/>
          <w:color w:val="000000"/>
          <w:sz w:val="21"/>
          <w:szCs w:val="21"/>
          <w:shd w:val="clear" w:color="auto" w:fill="FFFFFF"/>
        </w:rPr>
        <w:t>, no que couber, em conformidade com o item 6 do Anexo XI da IN SEGES/MP n. 5/2017.</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Não praticar atos de ingerência na administração da </w:t>
      </w:r>
      <w:r>
        <w:rPr>
          <w:rFonts w:cs="Arial"/>
          <w:color w:val="000000"/>
          <w:sz w:val="21"/>
          <w:szCs w:val="21"/>
          <w:shd w:val="clear" w:color="auto" w:fill="FFFFFF"/>
          <w:lang w:val="pt-BR"/>
        </w:rPr>
        <w:t>CONTRATADA</w:t>
      </w:r>
      <w:r>
        <w:rPr>
          <w:rFonts w:cs="Arial"/>
          <w:color w:val="000000"/>
          <w:sz w:val="21"/>
          <w:szCs w:val="21"/>
          <w:shd w:val="clear" w:color="auto" w:fill="FFFFFF"/>
        </w:rPr>
        <w:t>, tais como: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exercer o poder de mando sobre os empregados da </w:t>
      </w:r>
      <w:r>
        <w:rPr>
          <w:rFonts w:cs="Arial"/>
          <w:sz w:val="21"/>
          <w:szCs w:val="21"/>
          <w:lang w:val="pt-BR"/>
        </w:rPr>
        <w:t>CONTRATADA</w:t>
      </w:r>
      <w:r>
        <w:rPr>
          <w:rFonts w:cs="Arial"/>
          <w:sz w:val="21"/>
          <w:szCs w:val="21"/>
        </w:rPr>
        <w:t>, devendo reportar-se somente aos prepostos ou responsáveis por ela indicados, exceto quando o objeto da contratação previr o atendimento direto, tais como nos serviços de recepção e apoio ao usuário;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direcionar a contratação de pessoas para trabalhar nas empresas </w:t>
      </w:r>
      <w:r>
        <w:rPr>
          <w:rFonts w:cs="Arial"/>
          <w:sz w:val="21"/>
          <w:szCs w:val="21"/>
          <w:lang w:val="pt-BR"/>
        </w:rPr>
        <w:t>CONTRATADA</w:t>
      </w:r>
      <w:r>
        <w:rPr>
          <w:rFonts w:cs="Arial"/>
          <w:sz w:val="21"/>
          <w:szCs w:val="21"/>
        </w:rPr>
        <w:t>s;</w:t>
      </w:r>
    </w:p>
    <w:p>
      <w:pPr>
        <w:pStyle w:val="19"/>
        <w:numPr>
          <w:ilvl w:val="2"/>
          <w:numId w:val="2"/>
        </w:numPr>
        <w:spacing w:before="120" w:after="120" w:line="276" w:lineRule="auto"/>
        <w:ind w:left="1134" w:firstLine="0"/>
        <w:contextualSpacing w:val="0"/>
        <w:jc w:val="both"/>
        <w:rPr>
          <w:rFonts w:cs="Arial"/>
          <w:color w:val="000000"/>
          <w:sz w:val="21"/>
          <w:szCs w:val="21"/>
        </w:rPr>
      </w:pPr>
      <w:r>
        <w:rPr>
          <w:rFonts w:cs="Arial"/>
          <w:color w:val="000000"/>
          <w:sz w:val="21"/>
          <w:szCs w:val="21"/>
        </w:rPr>
        <w:t xml:space="preserve">considerar os trabalhadores da </w:t>
      </w:r>
      <w:r>
        <w:rPr>
          <w:rFonts w:cs="Arial"/>
          <w:color w:val="000000"/>
          <w:sz w:val="21"/>
          <w:szCs w:val="21"/>
          <w:lang w:val="pt-BR"/>
        </w:rPr>
        <w:t>CONTRATADA</w:t>
      </w:r>
      <w:r>
        <w:rPr>
          <w:rFonts w:cs="Arial"/>
          <w:color w:val="000000"/>
          <w:sz w:val="21"/>
          <w:szCs w:val="21"/>
        </w:rPr>
        <w:t xml:space="preserve"> como colaboradores eventuais do próprio órgão ou entidade responsável pela contratação, especialmente para efeito de concessão de diárias e passagens.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Fornecer por escrito as informações necessárias para o desenvolvimento dos serviços objeto do contrato;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Realizar avaliações periódicas da qualidade dos serviços, após seu recebimento;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Cientificar o órgão de representação judicial da Advocacia-Geral da União para adoção das medidas cabíveis quando do descumprimento das obrigações pela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Arquivar, entre outros documentos, projetos, "as built", especificações técnicas, orçamentos, termos de recebimento, contratos e aditamentos, relatórios de inspeções técnicas após o recebimento do serviço e notificações expedidas;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Fiscalizar o cumprimento dos requisitos legais, quando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houver se beneficiado da preferência estabelecida pelo art. 3º, § 5º, da Lei nº 8.666, de 1993.</w:t>
      </w:r>
    </w:p>
    <w:p>
      <w:pPr>
        <w:pStyle w:val="34"/>
        <w:rPr>
          <w:rFonts w:cs="Arial"/>
          <w:sz w:val="21"/>
          <w:szCs w:val="21"/>
        </w:rPr>
      </w:pPr>
      <w:r>
        <w:rPr>
          <w:rFonts w:cs="Arial"/>
          <w:sz w:val="21"/>
          <w:szCs w:val="21"/>
        </w:rPr>
        <w:t xml:space="preserve">OBRIGAÇÕES DA </w:t>
      </w:r>
      <w:r>
        <w:rPr>
          <w:rFonts w:cs="Arial"/>
          <w:sz w:val="21"/>
          <w:szCs w:val="21"/>
          <w:lang w:val="pt-BR"/>
        </w:rPr>
        <w:t>CONTRATADA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Responsabilizar-se pelos vícios e danos decorrentes da execução do objeto, bem como por todo e qualquer dano causado à União ou à entidade federal, devendo ressarcir imediatamente a Administração em sua integralidade, ficando 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autorizada a descontar da garantia, caso exigida no edital, ou dos pagamentos devidos à </w:t>
      </w:r>
      <w:r>
        <w:rPr>
          <w:rFonts w:cs="Arial"/>
          <w:color w:val="000000"/>
          <w:sz w:val="21"/>
          <w:szCs w:val="21"/>
          <w:shd w:val="clear" w:color="auto" w:fill="FFFFFF"/>
          <w:lang w:val="pt-BR"/>
        </w:rPr>
        <w:t>CONTRATADA</w:t>
      </w:r>
      <w:r>
        <w:rPr>
          <w:rFonts w:cs="Arial"/>
          <w:color w:val="000000"/>
          <w:sz w:val="21"/>
          <w:szCs w:val="21"/>
          <w:shd w:val="clear" w:color="auto" w:fill="FFFFFF"/>
        </w:rPr>
        <w:t>, o valor correspondente aos danos sofridos;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Utilizar empregados habilitados e com conhecimentos básicos dos serviços a serem executados, em conformidade com as normas e determinações em vigor;</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Vedar a utilização, na execução dos serviços, de empregado que seja familiar de agente público ocupante de cargo em comissão ou função de confiança no órgão </w:t>
      </w:r>
      <w:r>
        <w:rPr>
          <w:rFonts w:cs="Arial"/>
          <w:color w:val="000000"/>
          <w:sz w:val="21"/>
          <w:szCs w:val="21"/>
          <w:shd w:val="clear" w:color="auto" w:fill="FFFFFF"/>
          <w:lang w:val="pt-BR"/>
        </w:rPr>
        <w:t>CONTRATANTE</w:t>
      </w:r>
      <w:r>
        <w:rPr>
          <w:rFonts w:cs="Arial"/>
          <w:color w:val="000000"/>
          <w:sz w:val="21"/>
          <w:szCs w:val="21"/>
          <w:shd w:val="clear" w:color="auto" w:fill="FFFFFF"/>
        </w:rPr>
        <w:t>, nos termos do artigo 7° do Decreto n° 7.203, de 2010;</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Quando não for possível a verificação da regularidade no Sistema de Cadastro de Fornecedores – SICAF, a empresa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 </w:t>
      </w:r>
      <w:r>
        <w:rPr>
          <w:rFonts w:cs="Arial"/>
          <w:color w:val="000000"/>
          <w:sz w:val="21"/>
          <w:szCs w:val="21"/>
          <w:shd w:val="clear" w:color="auto" w:fill="FFFFFF"/>
        </w:rPr>
        <w:tab/>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Comunicar ao Fiscal do contrato, no prazo de 24 (vinte e quatro) horas, qualquer ocorrência anormal ou acidente que se verifique no local dos serviços.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Prestar todo esclarecimento ou informação solicitada pela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ou por seus prepostos, garantindo-lhes o acesso, a qualquer tempo, ao local dos trabalhos, bem como aos documentos relativos à execução do empreendimento.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Paralisar, por determinação da </w:t>
      </w:r>
      <w:r>
        <w:rPr>
          <w:rFonts w:cs="Arial"/>
          <w:color w:val="000000"/>
          <w:sz w:val="21"/>
          <w:szCs w:val="21"/>
          <w:shd w:val="clear" w:color="auto" w:fill="FFFFFF"/>
          <w:lang w:val="pt-BR"/>
        </w:rPr>
        <w:t>CONTRATANTE</w:t>
      </w:r>
      <w:r>
        <w:rPr>
          <w:rFonts w:cs="Arial"/>
          <w:color w:val="000000"/>
          <w:sz w:val="21"/>
          <w:szCs w:val="21"/>
          <w:shd w:val="clear" w:color="auto" w:fill="FFFFFF"/>
        </w:rPr>
        <w:t>, qualquer atividade que não esteja sendo executada de acordo com a boa técnica ou que ponha em risco a segurança de pessoas ou bens de terceiros.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Promover a guarda, manutenção e vigilância de materiais, ferramentas, e tudo o que for necessário à execução dos serviços, durante a vigência do contrato.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Promover a organização técnica e administrativa dos serviços, de modo a conduzi-los eficaz e eficientemente, de acordo com os documentos e especificações que integram este Termo de Referência, no prazo determinado.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Conduzir os trabalhos com estrita observância às normas da legislação pertinente, cumprindo as determinações dos Poderes Públicos, mantendo sempre limpo o local dos serviços e nas melhores condições de segurança, higiene e disciplina.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Submeter previamente, por escrito, à </w:t>
      </w:r>
      <w:r>
        <w:rPr>
          <w:rFonts w:cs="Arial"/>
          <w:color w:val="000000"/>
          <w:sz w:val="21"/>
          <w:szCs w:val="21"/>
          <w:shd w:val="clear" w:color="auto" w:fill="FFFFFF"/>
          <w:lang w:val="pt-BR"/>
        </w:rPr>
        <w:t>CONTRATANTE</w:t>
      </w:r>
      <w:r>
        <w:rPr>
          <w:rFonts w:cs="Arial"/>
          <w:color w:val="000000"/>
          <w:sz w:val="21"/>
          <w:szCs w:val="21"/>
          <w:shd w:val="clear" w:color="auto" w:fill="FFFFFF"/>
        </w:rPr>
        <w:t>, para análise e aprovação, quaisquer mudanças nos métodos executivos que fujam às especificações do memorial descritivo.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 Manter durante toda a vigência do contrato, em compatibilidade com as obrigações assumidas, todas as condições de habilitação e qualificação exigidas na licitação;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Cumprir, durante todo o período de execução do contrato, a reserva de cargos prevista em lei para pessoa com deficiência ou para reabilitado da Previdência Social, bem como as regras de acessibilidade previstas na legislação, quando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houver se beneficiado da preferência estabelecida pela Lei nº 13.146, de 2015.</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Guardar sigilo sobre todas as informações obtidas em decorrência do cumprimento do contrato;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Cumprir, além dos postulados legais vigentes de âmbito federal, estadual ou municipal, as normas de segurança da </w:t>
      </w:r>
      <w:r>
        <w:rPr>
          <w:rFonts w:cs="Arial"/>
          <w:color w:val="000000"/>
          <w:sz w:val="21"/>
          <w:szCs w:val="21"/>
          <w:shd w:val="clear" w:color="auto" w:fill="FFFFFF"/>
          <w:lang w:val="pt-BR"/>
        </w:rPr>
        <w:t>CONTRATANTE</w:t>
      </w:r>
      <w:r>
        <w:rPr>
          <w:rFonts w:cs="Arial"/>
          <w:color w:val="000000"/>
          <w:sz w:val="21"/>
          <w:szCs w:val="21"/>
          <w:shd w:val="clear" w:color="auto" w:fill="FFFFFF"/>
        </w:rPr>
        <w:t>;</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Assegurar à </w:t>
      </w:r>
      <w:r>
        <w:rPr>
          <w:rFonts w:cs="Arial"/>
          <w:color w:val="000000"/>
          <w:sz w:val="21"/>
          <w:szCs w:val="21"/>
          <w:shd w:val="clear" w:color="auto" w:fill="FFFFFF"/>
          <w:lang w:val="pt-BR"/>
        </w:rPr>
        <w:t>CONTRATANTE</w:t>
      </w:r>
      <w:r>
        <w:rPr>
          <w:rFonts w:cs="Arial"/>
          <w:color w:val="000000"/>
          <w:sz w:val="21"/>
          <w:szCs w:val="21"/>
          <w:shd w:val="clear" w:color="auto" w:fill="FFFFFF"/>
        </w:rPr>
        <w:t>, em conformidade com o previsto no subitem 6.1, “a”e “b”, do Anexo VII – F da Instrução Normativa SEGES/MP nº 5, de 25/05/2017:</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 direito de propriedade intelectual dos produtos desenvolvidos, inclusive sobre as eventuais adequações e atualizações que vierem a ser realizadas, logo após o recebimento de cada parcela, de forma permanente, permitindo à </w:t>
      </w:r>
      <w:r>
        <w:rPr>
          <w:rFonts w:cs="Arial"/>
          <w:sz w:val="21"/>
          <w:szCs w:val="21"/>
          <w:lang w:val="pt-BR"/>
        </w:rPr>
        <w:t>CONTRATANTE</w:t>
      </w:r>
      <w:r>
        <w:rPr>
          <w:rFonts w:cs="Arial"/>
          <w:sz w:val="21"/>
          <w:szCs w:val="21"/>
        </w:rPr>
        <w:t xml:space="preserve"> distribuir, alterar e utilizar os mesmos sem limitações;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Pr>
          <w:rFonts w:cs="Arial"/>
          <w:sz w:val="21"/>
          <w:szCs w:val="21"/>
          <w:lang w:val="pt-BR"/>
        </w:rPr>
        <w:t>CONTRATANTE</w:t>
      </w:r>
      <w:r>
        <w:rPr>
          <w:rFonts w:cs="Arial"/>
          <w:sz w:val="21"/>
          <w:szCs w:val="21"/>
        </w:rPr>
        <w:t>, sob pena de multa, sem prejuízo das sanções civis e penais cabíveis.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Realizar a transição contratual com transferência de conhecimento, tecnologia e técnicas empregadas, sem perda de informações, podendo exigir, inclusive, a capacitação dos técnicos da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ou da nova empresa que continuará a execução dos serviços.</w:t>
      </w:r>
    </w:p>
    <w:p>
      <w:pPr>
        <w:pStyle w:val="34"/>
        <w:rPr>
          <w:rFonts w:cs="Arial"/>
          <w:sz w:val="21"/>
          <w:szCs w:val="21"/>
        </w:rPr>
      </w:pPr>
      <w:r>
        <w:rPr>
          <w:rFonts w:cs="Arial"/>
          <w:sz w:val="21"/>
          <w:szCs w:val="21"/>
        </w:rPr>
        <w:t>DA SUBCONTRATAÇÃO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Não será admitida a subcontratação do objeto licitatório.</w:t>
      </w:r>
    </w:p>
    <w:p>
      <w:pPr>
        <w:pStyle w:val="34"/>
        <w:rPr>
          <w:rFonts w:cs="Arial"/>
          <w:sz w:val="21"/>
          <w:szCs w:val="21"/>
          <w:lang w:eastAsia="en-US"/>
        </w:rPr>
      </w:pPr>
      <w:r>
        <w:rPr>
          <w:rFonts w:cs="Arial"/>
          <w:sz w:val="21"/>
          <w:szCs w:val="21"/>
          <w:lang w:eastAsia="en-US"/>
        </w:rPr>
        <w:t>ALTERAÇÃO SUBJETIVA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É admissível a fusão, cisão ou incorporação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4"/>
        <w:rPr>
          <w:rFonts w:cs="Arial"/>
          <w:sz w:val="21"/>
          <w:szCs w:val="21"/>
          <w:lang w:eastAsia="en-US"/>
        </w:rPr>
      </w:pPr>
      <w:r>
        <w:rPr>
          <w:rFonts w:cs="Arial"/>
          <w:sz w:val="21"/>
          <w:szCs w:val="21"/>
          <w:lang w:eastAsia="en-US"/>
        </w:rPr>
        <w:t xml:space="preserve">CONTROLE E FISCALIZAÇÃO DA EXECUÇÃO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w:t>
      </w:r>
      <w:r>
        <w:rPr>
          <w:rFonts w:cs="Arial"/>
          <w:color w:val="000000"/>
          <w:sz w:val="21"/>
          <w:szCs w:val="21"/>
          <w:shd w:val="clear" w:color="auto" w:fill="FFFFFF"/>
          <w:lang w:val="pt-BR"/>
        </w:rPr>
        <w:t>CONTRATANTE</w:t>
      </w:r>
      <w:r>
        <w:rPr>
          <w:rFonts w:cs="Arial"/>
          <w:color w:val="000000"/>
          <w:sz w:val="21"/>
          <w:szCs w:val="21"/>
          <w:shd w:val="clear" w:color="auto" w:fill="FFFFFF"/>
        </w:rPr>
        <w:t>, especialmente designados, na forma dos arts. 67 e 73 da Lei nº 8.666, de 1993.</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representante da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deverá ter a qualificação necessária para o acompanhamento e controle da execução dos serviços e do contrato.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verificação da adequação da prestação do serviço deverá ser realizada com base nos critérios previstos neste Termo de Referência.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conformidade do material/técnica/equipamento a ser utilizado na execução dos serviços deverá ser verificada juntamente com o documento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que contenha a relação detalhada dos mesmos, de acordo com o estabelecido neste Termo de Referência, informando as respectivas quantidades e especificações técnicas, tais como: marca, qualidade e forma de uso.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representante da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deverá promover o registro das ocorrências verificadas, adotando as providências necessárias ao fiel cumprimento das cláusulas contratuais, conforme o disposto nos §§ 1º e 2º do art. 67 da Lei nº 8.666, de 1993.</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descumprimento total ou parcial das obrigações e responsabilidades assumidas pela </w:t>
      </w:r>
      <w:r>
        <w:rPr>
          <w:rFonts w:cs="Arial"/>
          <w:color w:val="000000"/>
          <w:sz w:val="21"/>
          <w:szCs w:val="21"/>
          <w:shd w:val="clear" w:color="auto" w:fill="FFFFFF"/>
          <w:lang w:val="pt-BR"/>
        </w:rPr>
        <w:t>CONTRATADA</w:t>
      </w:r>
      <w:r>
        <w:rPr>
          <w:rFonts w:cs="Arial"/>
          <w:color w:val="000000"/>
          <w:sz w:val="21"/>
          <w:szCs w:val="21"/>
          <w:shd w:val="clear" w:color="auto" w:fill="FFFFFF"/>
        </w:rPr>
        <w:t> ensejará a aplicação de sanções administrativas, previstas neste Termo de Referência e na legislação vigente, podendo culminar em rescisão contratual, conforme disposto nos artigos 77 e 87 da Lei nº 8.666, de 1993.</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fiscalização técnica dos contratos avaliará constantemente a execução do objeto e utilizará o Instrumento de Medição de Resultado (IMR), conforme modelo previsto no Anexo VII, ou outro instrumento substituto para aferição da qualidade da prestação dos serviços, devendo haver o redimensionamento no pagamento com base nos indicadores estabelecidos, sempre que a </w:t>
      </w:r>
      <w:r>
        <w:rPr>
          <w:rFonts w:cs="Arial"/>
          <w:color w:val="000000"/>
          <w:sz w:val="21"/>
          <w:szCs w:val="21"/>
          <w:shd w:val="clear" w:color="auto" w:fill="FFFFFF"/>
          <w:lang w:val="pt-BR"/>
        </w:rPr>
        <w:t>CONTRATADA</w:t>
      </w:r>
      <w:r>
        <w:rPr>
          <w:rFonts w:cs="Arial"/>
          <w:color w:val="000000"/>
          <w:sz w:val="21"/>
          <w:szCs w:val="21"/>
          <w:shd w:val="clear" w:color="auto" w:fill="FFFFFF"/>
        </w:rPr>
        <w:t>:</w:t>
      </w:r>
    </w:p>
    <w:p>
      <w:pPr>
        <w:spacing w:before="120" w:after="120" w:line="276" w:lineRule="auto"/>
        <w:ind w:left="1416"/>
        <w:jc w:val="both"/>
        <w:rPr>
          <w:rFonts w:cs="Arial"/>
          <w:sz w:val="21"/>
          <w:szCs w:val="21"/>
        </w:rPr>
      </w:pPr>
      <w:r>
        <w:rPr>
          <w:rFonts w:cs="Arial"/>
          <w:sz w:val="21"/>
          <w:szCs w:val="21"/>
        </w:rPr>
        <w:t xml:space="preserve">a) não produzir os resultados, deixar de executar, ou não executar com a qualidade mínima exigida as atividades </w:t>
      </w:r>
      <w:r>
        <w:rPr>
          <w:rFonts w:cs="Arial"/>
          <w:sz w:val="21"/>
          <w:szCs w:val="21"/>
          <w:lang w:val="pt-BR"/>
        </w:rPr>
        <w:t>CONTRATADA</w:t>
      </w:r>
      <w:r>
        <w:rPr>
          <w:rFonts w:cs="Arial"/>
          <w:sz w:val="21"/>
          <w:szCs w:val="21"/>
        </w:rPr>
        <w:t>s; ou</w:t>
      </w:r>
    </w:p>
    <w:p>
      <w:pPr>
        <w:spacing w:before="120" w:after="120" w:line="276" w:lineRule="auto"/>
        <w:ind w:left="1416"/>
        <w:jc w:val="both"/>
        <w:rPr>
          <w:rFonts w:cs="Arial"/>
          <w:sz w:val="21"/>
          <w:szCs w:val="21"/>
        </w:rPr>
      </w:pPr>
      <w:r>
        <w:rPr>
          <w:rFonts w:cs="Arial"/>
          <w:sz w:val="21"/>
          <w:szCs w:val="21"/>
        </w:rPr>
        <w:t>b) deixar de utilizar materiais e recursos humanos exigidos para a execução do serviço, ou utilizá-los com qualidade ou quantidade inferior à demandada.</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A utilização do IMR não impede a aplicação concomitante de outros mecanismos para a avaliação da prestação dos serviços.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Durante a execução do objeto, o fiscal técnico deverá monitorar constantemente o nível de qualidade dos serviços para evitar a sua degeneração, devendo intervir para requerer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a correção das faltas, falhas e irregularidades constatadas.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fiscal técnico deverá apresentar ao preposto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a avaliação da execução do objeto ou, se for o caso, a avaliação de desempenho e qualidade da prestação dos serviços realizada.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Em hipótese alguma, será admitido que a própria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materialize a avaliação de desempenho e qualidade da prestação dos serviços realizada.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de acordo com as regras previstas no ato convocatório.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fiscal técnico poderá realizar avaliação diária, semanal ou mensal, desde que o período escolhido seja suficiente para avaliar ou, se for o caso, aferir o desempenho e qualidade da prestação dos serviços.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conformidade do material a ser utilizado na execução dos serviços deverá ser verificada juntamente com o documento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que contenha sua relação detalhada, de acordo com o estabelecido neste Termo de Referência e na proposta, informando as respectivas quantidades e especificações técnicas, tais como: marca, qualidade e forma de uso.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As disposições previstas nesta cláusula não excluem o disposto no Anexo VIII da Instrução Normativa SLTI/MP nº 05, de 2017, aplicável no que for pertinente à contratação.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fiscalização de que trata esta cláusula não exclui nem reduz a responsabilidade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inclusive perante terceiros, por qualquer irregularidade, ainda que resultante de imperfeições técnicas, vícios redibitórios, ou emprego de material inadequado ou de qualidade inferior e, na ocorrência desta, não implica corresponsabilidade da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ou de seus agentes, gestores e fiscais, de conformidade com o art. 70 da Lei nº 8.666, de 1993. </w:t>
      </w:r>
    </w:p>
    <w:p>
      <w:pPr>
        <w:pStyle w:val="34"/>
        <w:rPr>
          <w:rFonts w:cs="Arial"/>
          <w:sz w:val="21"/>
          <w:szCs w:val="21"/>
          <w:lang w:eastAsia="en-US"/>
        </w:rPr>
      </w:pPr>
      <w:r>
        <w:rPr>
          <w:rFonts w:cs="Arial"/>
          <w:color w:val="auto"/>
          <w:sz w:val="21"/>
          <w:szCs w:val="21"/>
        </w:rPr>
        <w:t>DO RECEBIMENTO E ACEITAÇÃO DO OBJETO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emissão da Nota Fiscal/Fatura deve ser precedida do recebimento definitivo dos serviços, nos termos abaixo.</w:t>
      </w:r>
    </w:p>
    <w:p>
      <w:pPr>
        <w:numPr>
          <w:ilvl w:val="2"/>
          <w:numId w:val="2"/>
        </w:numPr>
        <w:tabs>
          <w:tab w:val="left" w:pos="993"/>
        </w:tabs>
        <w:spacing w:before="120" w:after="120" w:line="276" w:lineRule="auto"/>
        <w:ind w:left="845" w:leftChars="0" w:firstLine="0"/>
        <w:jc w:val="both"/>
        <w:rPr>
          <w:rFonts w:hint="default"/>
          <w:color w:val="000000"/>
          <w:sz w:val="21"/>
          <w:szCs w:val="21"/>
          <w:shd w:val="clear" w:color="auto" w:fill="FFFFFF"/>
        </w:rPr>
      </w:pPr>
      <w:r>
        <w:rPr>
          <w:rFonts w:hint="default"/>
          <w:color w:val="000000"/>
          <w:sz w:val="21"/>
          <w:szCs w:val="21"/>
          <w:shd w:val="clear" w:color="auto" w:fill="FFFFFF"/>
        </w:rPr>
        <w:t>Na fase de implantação serão realizados os procedimentos de recebimento provisório e definitivo, para fins de constatação da disponibilidade inicial dos</w:t>
      </w:r>
      <w:r>
        <w:rPr>
          <w:rFonts w:hint="default"/>
          <w:color w:val="000000"/>
          <w:sz w:val="21"/>
          <w:szCs w:val="21"/>
          <w:shd w:val="clear" w:color="auto" w:fill="FFFFFF"/>
          <w:lang w:val="pt-BR"/>
        </w:rPr>
        <w:t xml:space="preserve"> </w:t>
      </w:r>
      <w:r>
        <w:rPr>
          <w:rFonts w:hint="default"/>
          <w:color w:val="000000"/>
          <w:sz w:val="21"/>
          <w:szCs w:val="21"/>
          <w:shd w:val="clear" w:color="auto" w:fill="FFFFFF"/>
        </w:rPr>
        <w:t>serviços conforme estipulado no T</w:t>
      </w:r>
      <w:r>
        <w:rPr>
          <w:rFonts w:hint="default"/>
          <w:color w:val="000000"/>
          <w:sz w:val="21"/>
          <w:szCs w:val="21"/>
          <w:shd w:val="clear" w:color="auto" w:fill="FFFFFF"/>
          <w:lang w:val="pt-BR"/>
        </w:rPr>
        <w:t xml:space="preserve">ermo de </w:t>
      </w:r>
      <w:r>
        <w:rPr>
          <w:rFonts w:hint="default"/>
          <w:color w:val="000000"/>
          <w:sz w:val="21"/>
          <w:szCs w:val="21"/>
          <w:shd w:val="clear" w:color="auto" w:fill="FFFFFF"/>
        </w:rPr>
        <w:t>R</w:t>
      </w:r>
      <w:r>
        <w:rPr>
          <w:rFonts w:hint="default"/>
          <w:color w:val="000000"/>
          <w:sz w:val="21"/>
          <w:szCs w:val="21"/>
          <w:shd w:val="clear" w:color="auto" w:fill="FFFFFF"/>
          <w:lang w:val="pt-BR"/>
        </w:rPr>
        <w:t>eferência</w:t>
      </w:r>
      <w:r>
        <w:rPr>
          <w:rFonts w:hint="default"/>
          <w:color w:val="000000"/>
          <w:sz w:val="21"/>
          <w:szCs w:val="21"/>
          <w:shd w:val="clear" w:color="auto" w:fill="FFFFFF"/>
        </w:rPr>
        <w:t>.</w:t>
      </w:r>
    </w:p>
    <w:p>
      <w:pPr>
        <w:numPr>
          <w:ilvl w:val="2"/>
          <w:numId w:val="2"/>
        </w:numPr>
        <w:tabs>
          <w:tab w:val="left" w:pos="993"/>
        </w:tabs>
        <w:spacing w:before="120" w:after="120" w:line="276" w:lineRule="auto"/>
        <w:ind w:left="845" w:leftChars="0" w:firstLine="0"/>
        <w:jc w:val="both"/>
        <w:rPr>
          <w:rFonts w:cs="Arial"/>
          <w:color w:val="000000"/>
          <w:sz w:val="21"/>
          <w:szCs w:val="21"/>
          <w:shd w:val="clear" w:color="auto" w:fill="FFFFFF"/>
        </w:rPr>
      </w:pPr>
      <w:r>
        <w:rPr>
          <w:rFonts w:hint="default"/>
          <w:color w:val="000000"/>
          <w:sz w:val="21"/>
          <w:szCs w:val="21"/>
          <w:shd w:val="clear" w:color="auto" w:fill="FFFFFF"/>
        </w:rPr>
        <w:t>No decorrer da execução contratual, não haverá recebimento provisório, nos termos do Art. 74 da Lei n° 8.666, de 1993, e o Termo de Recebimento</w:t>
      </w:r>
      <w:r>
        <w:rPr>
          <w:rFonts w:hint="default"/>
          <w:color w:val="000000"/>
          <w:sz w:val="21"/>
          <w:szCs w:val="21"/>
          <w:shd w:val="clear" w:color="auto" w:fill="FFFFFF"/>
          <w:lang w:val="pt-BR"/>
        </w:rPr>
        <w:t xml:space="preserve"> </w:t>
      </w:r>
      <w:r>
        <w:rPr>
          <w:rFonts w:hint="default"/>
          <w:color w:val="000000"/>
          <w:sz w:val="21"/>
          <w:szCs w:val="21"/>
          <w:shd w:val="clear" w:color="auto" w:fill="FFFFFF"/>
        </w:rPr>
        <w:t>Definitivo será realizado mensalmente, após rotina de constatação e avaliação dos serviços fornecidos.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No prazo de até </w:t>
      </w:r>
      <w:r>
        <w:rPr>
          <w:rFonts w:cs="Arial"/>
          <w:b/>
          <w:color w:val="000000"/>
          <w:sz w:val="21"/>
          <w:szCs w:val="21"/>
          <w:shd w:val="clear" w:color="auto" w:fill="FFFFFF"/>
        </w:rPr>
        <w:t>5 (cinco) dias corridos</w:t>
      </w:r>
      <w:r>
        <w:rPr>
          <w:rFonts w:cs="Arial"/>
          <w:color w:val="000000"/>
          <w:sz w:val="21"/>
          <w:szCs w:val="21"/>
          <w:shd w:val="clear" w:color="auto" w:fill="FFFFFF"/>
        </w:rPr>
        <w:t xml:space="preserve"> do adimplemento da parcela,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deverá entregar toda a documentação comprobatória do cumprimento da obrigação contratual;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 recebimento provisório será realizado pelo fiscal técnico e setorial ou pela equipe de fiscalização após a entrega da documentação acima, da seguinte forma:</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A </w:t>
      </w:r>
      <w:r>
        <w:rPr>
          <w:rFonts w:cs="Arial"/>
          <w:sz w:val="21"/>
          <w:szCs w:val="21"/>
          <w:lang w:val="pt-BR"/>
        </w:rPr>
        <w:t>CONTRATANTE</w:t>
      </w:r>
      <w:r>
        <w:rPr>
          <w:rFonts w:cs="Arial"/>
          <w:sz w:val="21"/>
          <w:szCs w:val="21"/>
        </w:rPr>
        <w:t xml:space="preserv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w:t>
      </w:r>
      <w:r>
        <w:rPr>
          <w:rFonts w:cs="Arial"/>
          <w:sz w:val="21"/>
          <w:szCs w:val="21"/>
          <w:lang w:val="pt-BR"/>
        </w:rPr>
        <w:t>CONTRATADA</w:t>
      </w:r>
      <w:r>
        <w:rPr>
          <w:rFonts w:cs="Arial"/>
          <w:sz w:val="21"/>
          <w:szCs w:val="21"/>
        </w:rPr>
        <w:t>, registrando em relatório a ser encaminhado ao gestor do contrato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A </w:t>
      </w:r>
      <w:r>
        <w:rPr>
          <w:rFonts w:cs="Arial"/>
          <w:sz w:val="21"/>
          <w:szCs w:val="21"/>
          <w:lang w:val="pt-BR"/>
        </w:rPr>
        <w:t>CONTRATADA</w:t>
      </w:r>
      <w:r>
        <w:rPr>
          <w:rFonts w:cs="Arial"/>
          <w:sz w:val="21"/>
          <w:szCs w:val="21"/>
        </w:rPr>
        <w:t xml:space="preserve">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O recebimento provisório também ficará sujeito, quando cabível, à conclusão de todos os testes de campo e à entrega dos Manuais e Instruções exigíveis.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No prazo de até </w:t>
      </w:r>
      <w:r>
        <w:rPr>
          <w:rFonts w:cs="Arial"/>
          <w:b/>
          <w:sz w:val="21"/>
          <w:szCs w:val="21"/>
        </w:rPr>
        <w:t>10 (dez) dias corridos</w:t>
      </w:r>
      <w:r>
        <w:rPr>
          <w:rFonts w:cs="Arial"/>
          <w:sz w:val="21"/>
          <w:szCs w:val="21"/>
        </w:rPr>
        <w:t xml:space="preserve"> a partir do recebimento dos documentos da </w:t>
      </w:r>
      <w:r>
        <w:rPr>
          <w:rFonts w:cs="Arial"/>
          <w:sz w:val="21"/>
          <w:szCs w:val="21"/>
          <w:lang w:val="pt-BR"/>
        </w:rPr>
        <w:t>CONTRATADA</w:t>
      </w:r>
      <w:r>
        <w:rPr>
          <w:rFonts w:cs="Arial"/>
          <w:sz w:val="21"/>
          <w:szCs w:val="21"/>
        </w:rPr>
        <w:t xml:space="preserve">, cada fiscal ou a equipe de fiscalização deverá elaborar Relatório Circunstanciado em consonância com suas atribuições, e encaminhá-lo ao gestor do contrato. </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 xml:space="preserve">Será considerado como ocorrido o recebimento provisório com a entrega do relatório circunstanciado ou, em havendo mais de um a ser feito, com a entrega do último. </w:t>
      </w:r>
    </w:p>
    <w:p>
      <w:pPr>
        <w:pStyle w:val="19"/>
        <w:numPr>
          <w:ilvl w:val="4"/>
          <w:numId w:val="2"/>
        </w:numPr>
        <w:spacing w:before="120" w:after="120" w:line="276" w:lineRule="auto"/>
        <w:ind w:left="2694" w:firstLine="0"/>
        <w:contextualSpacing w:val="0"/>
        <w:jc w:val="both"/>
        <w:rPr>
          <w:rFonts w:cs="Arial"/>
          <w:sz w:val="21"/>
          <w:szCs w:val="21"/>
        </w:rPr>
      </w:pPr>
      <w:r>
        <w:rPr>
          <w:rFonts w:cs="Arial"/>
          <w:sz w:val="21"/>
          <w:szCs w:val="21"/>
        </w:rPr>
        <w:t>Na hipótese de a verificação a que se refere o parágrafo anterior não ser procedida tempestivamente, reputar-se-á como realizada, consumando-se o recebimento provisório no dia do esgotamento do prazo.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No prazo de até </w:t>
      </w:r>
      <w:r>
        <w:rPr>
          <w:rFonts w:cs="Arial"/>
          <w:b/>
          <w:color w:val="000000"/>
          <w:sz w:val="21"/>
          <w:szCs w:val="21"/>
          <w:shd w:val="clear" w:color="auto" w:fill="FFFFFF"/>
        </w:rPr>
        <w:t>10 (dez) dias corridos</w:t>
      </w:r>
      <w:r>
        <w:rPr>
          <w:rFonts w:cs="Arial"/>
          <w:color w:val="000000"/>
          <w:sz w:val="21"/>
          <w:szCs w:val="21"/>
          <w:shd w:val="clear" w:color="auto" w:fill="FFFFFF"/>
        </w:rPr>
        <w:t xml:space="preserve"> a partir do recebimento provisório dos serviços, o Gestor do Contrato deverá providenciar o recebimento definitivo, ato que concretiza o ateste da execução dos serviços, obedecendo as seguintes diretrizes: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Realizar a análise dos relatórios e de toda a documentação apresentada pela fiscalização e, caso haja irregularidades que impeçam a liquidação e o pagamento da despesa, indicar as cláusulas contratuais pertinentes, solicitando à </w:t>
      </w:r>
      <w:r>
        <w:rPr>
          <w:rFonts w:cs="Arial"/>
          <w:sz w:val="21"/>
          <w:szCs w:val="21"/>
          <w:lang w:val="pt-BR"/>
        </w:rPr>
        <w:t>CONTRATADA</w:t>
      </w:r>
      <w:r>
        <w:rPr>
          <w:rFonts w:cs="Arial"/>
          <w:sz w:val="21"/>
          <w:szCs w:val="21"/>
        </w:rPr>
        <w:t xml:space="preserve">, por escrito, as respectivas correções;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Emitir Termo Circunstanciado para efeito de recebimento definitivo dos serviços prestados, com base nos relatórios e documentações apresentadas; e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Comunicar a empresa para que emita a Nota Fiscal ou Fatura, com o valor exato dimensionado pela fiscalização, com base no Instrumento de Medição de Resultado (IMR), ou instrumento substituto.</w:t>
      </w:r>
      <w:ins w:id="0" w:author="Hugo Teixeira Montezuma Sales" w:date="2018-12-21T12:21:00Z">
        <w:r>
          <w:rPr>
            <w:rFonts w:cs="Arial"/>
            <w:sz w:val="21"/>
            <w:szCs w:val="21"/>
          </w:rPr>
          <w:t xml:space="preserve"> </w:t>
        </w:r>
      </w:ins>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recebimento provisório ou definitivo do objeto não exclui a responsabilidade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pelos prejuízos resultantes da incorreta execução do contrato, ou, em qualquer época, das garantias concedidas e das responsabilidades assumidas em contrato e por força das disposições legais em vigor.</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Os serviços poderão ser rejeitados, no todo ou em parte, quando em desacordo com as especificações constantes neste Termo de Referência e na proposta, devendo ser corrigidos/refeitos/substituídos no prazo fixado pelo fiscal do contrato, às custas da </w:t>
      </w:r>
      <w:r>
        <w:rPr>
          <w:rFonts w:cs="Arial"/>
          <w:color w:val="000000"/>
          <w:sz w:val="21"/>
          <w:szCs w:val="21"/>
          <w:shd w:val="clear" w:color="auto" w:fill="FFFFFF"/>
          <w:lang w:val="pt-BR"/>
        </w:rPr>
        <w:t>CONTRATADA</w:t>
      </w:r>
      <w:r>
        <w:rPr>
          <w:rFonts w:cs="Arial"/>
          <w:color w:val="000000"/>
          <w:sz w:val="21"/>
          <w:szCs w:val="21"/>
          <w:shd w:val="clear" w:color="auto" w:fill="FFFFFF"/>
        </w:rPr>
        <w:t>, sem prejuízo da aplicação de penalidades.</w:t>
      </w:r>
    </w:p>
    <w:p>
      <w:pPr>
        <w:pStyle w:val="34"/>
        <w:rPr>
          <w:rFonts w:cs="Arial"/>
          <w:color w:val="auto"/>
          <w:sz w:val="21"/>
          <w:szCs w:val="21"/>
        </w:rPr>
      </w:pPr>
      <w:r>
        <w:rPr>
          <w:rFonts w:cs="Arial"/>
          <w:color w:val="auto"/>
          <w:sz w:val="21"/>
          <w:szCs w:val="21"/>
        </w:rPr>
        <w:t>DO PAGAMENTO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pagamento será efetuado pela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no prazo de até 30 (trinta) dias, contados do recebimento da Nota Fiscal/Fatura.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Os pagamentos decorrentes de despesas cujos valores não ultrapassem o limite de que trata o inciso II do art. 24 da Lei 8.666, de 1993, deverão ser efetuados no prazo de até </w:t>
      </w:r>
      <w:r>
        <w:rPr>
          <w:rFonts w:cs="Arial"/>
          <w:b/>
          <w:sz w:val="21"/>
          <w:szCs w:val="21"/>
        </w:rPr>
        <w:t>5 (cinco) dias úteis</w:t>
      </w:r>
      <w:r>
        <w:rPr>
          <w:rFonts w:cs="Arial"/>
          <w:sz w:val="21"/>
          <w:szCs w:val="21"/>
        </w:rPr>
        <w:t>, contados da data da apresentação da Nota Fiscal/Fatura, nos termos do art. 5º, § 3º, da Lei nº 8.666, de 1993.</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emissão da Nota Fiscal/Fatura será precedida do recebimento definitivo do serviço, conforme este Termo de Referência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Constatando-se, junto ao SICAF, a situação de irregularidade do fornecedor contratado, deverão ser tomadas as providências previstas no do art. 31 da Instrução Normativa nº 3, de 26 de abril de 2018.</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setor competente para proceder o pagamento deve verificar se a Nota Fiscal ou Fatura apresentada expressa os elementos necessários e essenciais do documento, tais como: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 prazo de validade;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a data da emissão;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os dados do contrato e do órgão </w:t>
      </w:r>
      <w:r>
        <w:rPr>
          <w:rFonts w:cs="Arial"/>
          <w:sz w:val="21"/>
          <w:szCs w:val="21"/>
          <w:lang w:val="pt-BR"/>
        </w:rPr>
        <w:t>CONTRATANTE</w:t>
      </w:r>
      <w:r>
        <w:rPr>
          <w:rFonts w:cs="Arial"/>
          <w:sz w:val="21"/>
          <w:szCs w:val="21"/>
        </w:rPr>
        <w:t xml:space="preserve">;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 período de prestação dos serviços;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 valor a pagar; e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eventual destaque do valor de retenções tributárias cabíveis.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Havendo erro na apresentação da Nota Fiscal/Fatura, ou circunstância que impeça a liquidação da despesa, o pagamento ficará sobrestado até que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providencie as medidas saneadoras. Nesta hipótese, o prazo para pagamento iniciar-se-á após a comprovação da regularização da situação, não acarretando qualquer ônus para a </w:t>
      </w:r>
      <w:r>
        <w:rPr>
          <w:rFonts w:cs="Arial"/>
          <w:color w:val="000000"/>
          <w:sz w:val="21"/>
          <w:szCs w:val="21"/>
          <w:shd w:val="clear" w:color="auto" w:fill="FFFFFF"/>
          <w:lang w:val="pt-BR"/>
        </w:rPr>
        <w:t>CONTRATANTE</w:t>
      </w:r>
      <w:r>
        <w:rPr>
          <w:rFonts w:cs="Arial"/>
          <w:color w:val="000000"/>
          <w:sz w:val="21"/>
          <w:szCs w:val="21"/>
          <w:shd w:val="clear" w:color="auto" w:fill="FFFFFF"/>
        </w:rPr>
        <w:t>;</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Nos termos do item 1, do Anexo VIII-A da Instrução Normativa SEGES/MP nº 05, de 2017, será efetuada a retenção ou glosa no pagamento, proporcional à irregularidade verificada, sem prejuízo das sanções cabíveis, caso se constate que a </w:t>
      </w:r>
      <w:r>
        <w:rPr>
          <w:rFonts w:cs="Arial"/>
          <w:color w:val="000000"/>
          <w:sz w:val="21"/>
          <w:szCs w:val="21"/>
          <w:shd w:val="clear" w:color="auto" w:fill="FFFFFF"/>
          <w:lang w:val="pt-BR"/>
        </w:rPr>
        <w:t>CONTRATADA</w:t>
      </w:r>
      <w:r>
        <w:rPr>
          <w:rFonts w:cs="Arial"/>
          <w:color w:val="000000"/>
          <w:sz w:val="21"/>
          <w:szCs w:val="21"/>
          <w:shd w:val="clear" w:color="auto" w:fill="FFFFFF"/>
        </w:rPr>
        <w:t>:</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não produziu os resultados acordados;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deixou de executar as atividades </w:t>
      </w:r>
      <w:r>
        <w:rPr>
          <w:rFonts w:cs="Arial"/>
          <w:sz w:val="21"/>
          <w:szCs w:val="21"/>
          <w:lang w:val="pt-BR"/>
        </w:rPr>
        <w:t>CONTRATADA</w:t>
      </w:r>
      <w:r>
        <w:rPr>
          <w:rFonts w:cs="Arial"/>
          <w:sz w:val="21"/>
          <w:szCs w:val="21"/>
        </w:rPr>
        <w:t>s, ou não as executou com a qualidade mínima exigida;</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deixou de utilizar os materiais e recursos humanos exigidos para a execução do serviço, ou utilizou-os com qualidade ou quantidade inferior à demandada.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Será considerada data do pagamento o dia em que constar como emitida a ordem bancária para pagamento.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Antes de cada pagamento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será realizada consulta ao SICAF para verificar a manutenção das condições de habilitação exigidas no edital.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Constatando-se, junto ao SICAF, a situação de irregularidade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será providenciada sua notificação, por escrito, para que, no prazo de </w:t>
      </w:r>
      <w:r>
        <w:rPr>
          <w:rFonts w:cs="Arial"/>
          <w:b/>
          <w:color w:val="000000"/>
          <w:sz w:val="21"/>
          <w:szCs w:val="21"/>
          <w:shd w:val="clear" w:color="auto" w:fill="FFFFFF"/>
        </w:rPr>
        <w:t>5 (cinco) dias úteis</w:t>
      </w:r>
      <w:r>
        <w:rPr>
          <w:rFonts w:cs="Arial"/>
          <w:color w:val="000000"/>
          <w:sz w:val="21"/>
          <w:szCs w:val="21"/>
          <w:shd w:val="clear" w:color="auto" w:fill="FFFFFF"/>
        </w:rPr>
        <w:t xml:space="preserve">, regularize sua situação ou, no mesmo prazo, apresente sua defesa. O prazo poderá ser prorrogado uma vez, por igual período, a critério da </w:t>
      </w:r>
      <w:r>
        <w:rPr>
          <w:rFonts w:cs="Arial"/>
          <w:color w:val="000000"/>
          <w:sz w:val="21"/>
          <w:szCs w:val="21"/>
          <w:shd w:val="clear" w:color="auto" w:fill="FFFFFF"/>
          <w:lang w:val="pt-BR"/>
        </w:rPr>
        <w:t>CONTRATANTE</w:t>
      </w:r>
      <w:r>
        <w:rPr>
          <w:rFonts w:cs="Arial"/>
          <w:color w:val="000000"/>
          <w:sz w:val="21"/>
          <w:szCs w:val="21"/>
          <w:shd w:val="clear" w:color="auto" w:fill="FFFFFF"/>
        </w:rPr>
        <w:t>.</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Não havendo regularização ou sendo a defesa considerada improcedente, 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deverá comunicar aos órgãos responsáveis pela fiscalização da regularidade fiscal quanto à inadimplência da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bem como quanto à existência de pagamento a ser efetuado, para que sejam acionados os meios pertinentes e necessários para garantir o recebimento de seus créditos.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Persistindo a irregularidade, 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deverá adotar as medidas necessárias à rescisão contratual nos autos do processo administrativo correspondente, assegurada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a ampla defesa.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Havendo a efetiva execução do objeto, os pagamentos serão realizados normalmente, até que se decida pela rescisão do contrato, caso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não regularize sua situação junto ao SICAF.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Será rescindido o contrato em execução com a </w:t>
      </w:r>
      <w:r>
        <w:rPr>
          <w:rFonts w:cs="Arial"/>
          <w:sz w:val="21"/>
          <w:szCs w:val="21"/>
          <w:lang w:val="pt-BR"/>
        </w:rPr>
        <w:t>CONTRATADA</w:t>
      </w:r>
      <w:r>
        <w:rPr>
          <w:rFonts w:cs="Arial"/>
          <w:sz w:val="21"/>
          <w:szCs w:val="21"/>
        </w:rPr>
        <w:t xml:space="preserve"> inadimplente no SICAF, salvo por motivo de economicidade, segurança nacional ou outro de interesse público de alta relevância, devidamente justificado, em qualquer caso, pela máxima autoridade da </w:t>
      </w:r>
      <w:r>
        <w:rPr>
          <w:rFonts w:cs="Arial"/>
          <w:sz w:val="21"/>
          <w:szCs w:val="21"/>
          <w:lang w:val="pt-BR"/>
        </w:rPr>
        <w:t>CONTRATANTE</w:t>
      </w:r>
      <w:r>
        <w:rPr>
          <w:rFonts w:cs="Arial"/>
          <w:sz w:val="21"/>
          <w:szCs w:val="21"/>
        </w:rPr>
        <w:t xml:space="preserve">.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Quando do pagamento, será efetuada a retenção tributária prevista na legislação aplicável, em especial a prevista no artigo 31 da Lei 8.212, de 1993, nos termos do item 6 do Anexo XI da IN SEGES/MP n. 5/2017, quando couber.</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É vedado o pagamento, a qualquer título, por serviços prestados, à empresa privada que tenha em seu quadro societário servidor público da ativa do órgão </w:t>
      </w:r>
      <w:r>
        <w:rPr>
          <w:rFonts w:cs="Arial"/>
          <w:color w:val="000000"/>
          <w:sz w:val="21"/>
          <w:szCs w:val="21"/>
          <w:shd w:val="clear" w:color="auto" w:fill="FFFFFF"/>
          <w:lang w:val="pt-BR"/>
        </w:rPr>
        <w:t>CONTRATANTE</w:t>
      </w:r>
      <w:r>
        <w:rPr>
          <w:rFonts w:cs="Arial"/>
          <w:color w:val="000000"/>
          <w:sz w:val="21"/>
          <w:szCs w:val="21"/>
          <w:shd w:val="clear" w:color="auto" w:fill="FFFFFF"/>
        </w:rPr>
        <w:t>, com fundamento na Lei de Diretrizes Orçamentárias vigente.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  Nos casos de eventuais atrasos de pagamento, desde que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não tenha concorrido, de alguma forma, para tanto, fica convencionado que a taxa de compensação financeira devida pela </w:t>
      </w:r>
      <w:r>
        <w:rPr>
          <w:rFonts w:cs="Arial"/>
          <w:color w:val="000000"/>
          <w:sz w:val="21"/>
          <w:szCs w:val="21"/>
          <w:shd w:val="clear" w:color="auto" w:fill="FFFFFF"/>
          <w:lang w:val="pt-BR"/>
        </w:rPr>
        <w:t>CONTRATANTE</w:t>
      </w:r>
      <w:r>
        <w:rPr>
          <w:rFonts w:cs="Arial"/>
          <w:color w:val="000000"/>
          <w:sz w:val="21"/>
          <w:szCs w:val="21"/>
          <w:shd w:val="clear" w:color="auto" w:fill="FFFFFF"/>
        </w:rPr>
        <w:t>, entre a data do vencimento e o efetivo adimplemento da parcela é calculada mediante a aplicação da seguinte fórmula:</w:t>
      </w:r>
    </w:p>
    <w:p>
      <w:pPr>
        <w:spacing w:line="276" w:lineRule="auto"/>
        <w:ind w:left="426" w:firstLine="708"/>
        <w:jc w:val="both"/>
        <w:rPr>
          <w:rFonts w:cs="Arial"/>
          <w:sz w:val="21"/>
          <w:szCs w:val="21"/>
        </w:rPr>
      </w:pPr>
      <w:r>
        <w:rPr>
          <w:rFonts w:cs="Arial"/>
          <w:sz w:val="21"/>
          <w:szCs w:val="21"/>
        </w:rPr>
        <w:t>EM = I x N x VP, sendo:</w:t>
      </w:r>
    </w:p>
    <w:p>
      <w:pPr>
        <w:tabs>
          <w:tab w:val="left" w:pos="1701"/>
        </w:tabs>
        <w:spacing w:line="276" w:lineRule="auto"/>
        <w:ind w:firstLine="1134"/>
        <w:jc w:val="both"/>
        <w:rPr>
          <w:rFonts w:cs="Arial"/>
          <w:snapToGrid w:val="0"/>
          <w:color w:val="000000"/>
          <w:sz w:val="21"/>
          <w:szCs w:val="21"/>
        </w:rPr>
      </w:pPr>
      <w:r>
        <w:rPr>
          <w:rFonts w:cs="Arial"/>
          <w:snapToGrid w:val="0"/>
          <w:color w:val="000000"/>
          <w:sz w:val="21"/>
          <w:szCs w:val="21"/>
        </w:rPr>
        <w:t>EM = Encargos moratórios;</w:t>
      </w:r>
    </w:p>
    <w:p>
      <w:pPr>
        <w:tabs>
          <w:tab w:val="left" w:pos="1701"/>
        </w:tabs>
        <w:spacing w:line="276" w:lineRule="auto"/>
        <w:ind w:left="1134"/>
        <w:jc w:val="both"/>
        <w:rPr>
          <w:rFonts w:cs="Arial"/>
          <w:color w:val="000000"/>
          <w:sz w:val="21"/>
          <w:szCs w:val="21"/>
        </w:rPr>
      </w:pPr>
      <w:r>
        <w:rPr>
          <w:rFonts w:cs="Arial"/>
          <w:color w:val="000000"/>
          <w:sz w:val="21"/>
          <w:szCs w:val="21"/>
        </w:rPr>
        <w:t>N = Número de dias entre a data prevista para o pagamento e a do efetivo pagamento;</w:t>
      </w:r>
    </w:p>
    <w:p>
      <w:pPr>
        <w:tabs>
          <w:tab w:val="left" w:pos="1701"/>
        </w:tabs>
        <w:spacing w:line="276" w:lineRule="auto"/>
        <w:ind w:firstLine="1134"/>
        <w:jc w:val="both"/>
        <w:rPr>
          <w:rFonts w:cs="Arial"/>
          <w:color w:val="000000"/>
          <w:sz w:val="21"/>
          <w:szCs w:val="21"/>
        </w:rPr>
      </w:pPr>
      <w:r>
        <w:rPr>
          <w:rFonts w:cs="Arial"/>
          <w:color w:val="000000"/>
          <w:sz w:val="21"/>
          <w:szCs w:val="21"/>
        </w:rPr>
        <w:t>VP = Valor da parcela a ser paga.</w:t>
      </w:r>
    </w:p>
    <w:p>
      <w:pPr>
        <w:tabs>
          <w:tab w:val="left" w:pos="1701"/>
        </w:tabs>
        <w:spacing w:line="276" w:lineRule="auto"/>
        <w:ind w:firstLine="1134"/>
        <w:jc w:val="both"/>
        <w:rPr>
          <w:rFonts w:cs="Arial"/>
          <w:color w:val="000000"/>
          <w:sz w:val="21"/>
          <w:szCs w:val="21"/>
        </w:rPr>
      </w:pPr>
      <w:r>
        <w:rPr>
          <w:rFonts w:cs="Arial"/>
          <w:snapToGrid w:val="0"/>
          <w:color w:val="000000"/>
          <w:sz w:val="21"/>
          <w:szCs w:val="21"/>
        </w:rPr>
        <w:t xml:space="preserve">I = Índice de compensação financeira = </w:t>
      </w:r>
      <w:r>
        <w:rPr>
          <w:rFonts w:cs="Arial"/>
          <w:color w:val="000000"/>
          <w:sz w:val="21"/>
          <w:szCs w:val="21"/>
        </w:rPr>
        <w:t>0,00016438, assim apurado:</w:t>
      </w:r>
    </w:p>
    <w:p>
      <w:pPr>
        <w:tabs>
          <w:tab w:val="left" w:pos="1701"/>
        </w:tabs>
        <w:spacing w:line="276" w:lineRule="auto"/>
        <w:jc w:val="both"/>
        <w:rPr>
          <w:rFonts w:cs="Arial"/>
          <w:color w:val="000000"/>
          <w:sz w:val="21"/>
          <w:szCs w:val="21"/>
        </w:rPr>
      </w:pPr>
    </w:p>
    <w:tbl>
      <w:tblPr>
        <w:tblStyle w:val="18"/>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51"/>
        <w:gridCol w:w="709"/>
        <w:gridCol w:w="1418"/>
        <w:gridCol w:w="4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1951" w:type="dxa"/>
            <w:vMerge w:val="restart"/>
            <w:vAlign w:val="center"/>
          </w:tcPr>
          <w:p>
            <w:pPr>
              <w:tabs>
                <w:tab w:val="left" w:pos="1701"/>
              </w:tabs>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I = (TX)</w:t>
            </w:r>
          </w:p>
        </w:tc>
        <w:tc>
          <w:tcPr>
            <w:tcW w:w="709" w:type="dxa"/>
            <w:vMerge w:val="restart"/>
            <w:vAlign w:val="center"/>
          </w:tcPr>
          <w:p>
            <w:pPr>
              <w:tabs>
                <w:tab w:val="left" w:pos="1701"/>
              </w:tabs>
              <w:spacing w:line="276" w:lineRule="auto"/>
              <w:jc w:val="both"/>
              <w:rPr>
                <w:rFonts w:cs="Arial" w:eastAsiaTheme="minorEastAsia"/>
                <w:color w:val="000000"/>
                <w:sz w:val="21"/>
                <w:szCs w:val="21"/>
                <w:lang w:eastAsia="en-US"/>
              </w:rPr>
            </w:pPr>
            <w:r>
              <w:rPr>
                <w:rFonts w:cs="Arial" w:eastAsiaTheme="minorEastAsia"/>
                <w:color w:val="000000"/>
                <w:sz w:val="21"/>
                <w:szCs w:val="21"/>
                <w:lang w:eastAsia="en-US"/>
              </w:rPr>
              <w:t xml:space="preserve">I = </w:t>
            </w:r>
          </w:p>
        </w:tc>
        <w:tc>
          <w:tcPr>
            <w:tcW w:w="1418" w:type="dxa"/>
            <w:vAlign w:val="center"/>
          </w:tcPr>
          <w:p>
            <w:pPr>
              <w:tabs>
                <w:tab w:val="left" w:pos="1701"/>
              </w:tabs>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pt-BR"/>
              </w:rPr>
              <mc:AlternateContent>
                <mc:Choice Requires="wps">
                  <w:drawing>
                    <wp:anchor distT="0" distB="0" distL="114300" distR="114300" simplePos="0" relativeHeight="251659264" behindDoc="0" locked="0" layoutInCell="1" allowOverlap="1">
                      <wp:simplePos x="0" y="0"/>
                      <wp:positionH relativeFrom="column">
                        <wp:posOffset>-33020</wp:posOffset>
                      </wp:positionH>
                      <wp:positionV relativeFrom="paragraph">
                        <wp:posOffset>203200</wp:posOffset>
                      </wp:positionV>
                      <wp:extent cx="760730" cy="6985"/>
                      <wp:effectExtent l="0" t="0" r="20320" b="31115"/>
                      <wp:wrapNone/>
                      <wp:docPr id="2" name="Conector Reto 2"/>
                      <wp:cNvGraphicFramePr/>
                      <a:graphic xmlns:a="http://schemas.openxmlformats.org/drawingml/2006/main">
                        <a:graphicData uri="http://schemas.microsoft.com/office/word/2010/wordprocessingShape">
                          <wps:wsp>
                            <wps:cNvCnPr/>
                            <wps:spPr>
                              <a:xfrm flipV="1">
                                <a:off x="0" y="0"/>
                                <a:ext cx="760730" cy="69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2.6pt;margin-top:16pt;height:0.55pt;width:59.9pt;z-index:251659264;mso-width-relative:page;mso-height-relative:page;" filled="f" stroked="t" coordsize="21600,21600" o:gfxdata="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8wZrvWAAAACAEAAA8AAAAAAAAAAQAgAAAAIgAAAGRycy9k&#10;b3ducmV2LnhtbFBLAQIUABQAAAAIAIdO4kATW9DOywEAAI8DAAAOAAAAAAAAAAEAIAAAACUBAABk&#10;cnMvZTJvRG9jLnhtbFBLBQYAAAAABgAGAFkBAABiBQAAAAA=&#10;">
                      <v:fill on="f" focussize="0,0"/>
                      <v:stroke color="#000000 [3200]" joinstyle="round"/>
                      <v:imagedata o:title=""/>
                      <o:lock v:ext="edit" aspectratio="f"/>
                    </v:line>
                  </w:pict>
                </mc:Fallback>
              </mc:AlternateContent>
            </w:r>
            <w:r>
              <w:rPr>
                <w:rFonts w:cs="Arial" w:eastAsiaTheme="minorEastAsia"/>
                <w:color w:val="000000"/>
                <w:sz w:val="21"/>
                <w:szCs w:val="21"/>
                <w:lang w:eastAsia="en-US"/>
              </w:rPr>
              <w:t>( 6 / 100 )</w:t>
            </w:r>
          </w:p>
        </w:tc>
        <w:tc>
          <w:tcPr>
            <w:tcW w:w="4784" w:type="dxa"/>
            <w:vMerge w:val="restart"/>
            <w:vAlign w:val="center"/>
          </w:tcPr>
          <w:p>
            <w:pPr>
              <w:tabs>
                <w:tab w:val="left" w:pos="1701"/>
              </w:tabs>
              <w:spacing w:line="276" w:lineRule="auto"/>
              <w:ind w:left="742"/>
              <w:rPr>
                <w:rFonts w:cs="Arial" w:eastAsiaTheme="minorEastAsia"/>
                <w:color w:val="000000"/>
                <w:sz w:val="21"/>
                <w:szCs w:val="21"/>
                <w:lang w:eastAsia="en-US"/>
              </w:rPr>
            </w:pPr>
            <w:r>
              <w:rPr>
                <w:rFonts w:cs="Arial" w:eastAsiaTheme="minorEastAsia"/>
                <w:color w:val="000000"/>
                <w:sz w:val="21"/>
                <w:szCs w:val="21"/>
                <w:lang w:eastAsia="en-US"/>
              </w:rPr>
              <w:t>I = 0,00016438</w:t>
            </w:r>
          </w:p>
          <w:p>
            <w:pPr>
              <w:tabs>
                <w:tab w:val="left" w:pos="1701"/>
              </w:tabs>
              <w:spacing w:line="276" w:lineRule="auto"/>
              <w:ind w:left="742"/>
              <w:rPr>
                <w:rFonts w:cs="Arial" w:eastAsiaTheme="minorEastAsia"/>
                <w:color w:val="000000"/>
                <w:sz w:val="21"/>
                <w:szCs w:val="21"/>
                <w:lang w:eastAsia="en-US"/>
              </w:rPr>
            </w:pPr>
            <w:r>
              <w:rPr>
                <w:rFonts w:cs="Arial" w:eastAsiaTheme="minorEastAsia"/>
                <w:color w:val="000000"/>
                <w:sz w:val="21"/>
                <w:szCs w:val="21"/>
                <w:lang w:eastAsia="en-US"/>
              </w:rPr>
              <w:t>TX = Percentual da taxa anual = 6%</w:t>
            </w:r>
          </w:p>
          <w:p>
            <w:pPr>
              <w:tabs>
                <w:tab w:val="left" w:pos="1701"/>
              </w:tabs>
              <w:spacing w:line="276" w:lineRule="auto"/>
              <w:ind w:left="742"/>
              <w:jc w:val="center"/>
              <w:rPr>
                <w:rFonts w:cs="Arial" w:eastAsiaTheme="minorEastAsia"/>
                <w:color w:val="000000"/>
                <w:sz w:val="21"/>
                <w:szCs w:val="21"/>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1" w:type="dxa"/>
            <w:vMerge w:val="continue"/>
            <w:vAlign w:val="center"/>
          </w:tcPr>
          <w:p>
            <w:pPr>
              <w:rPr>
                <w:rFonts w:cs="Arial" w:eastAsiaTheme="minorEastAsia"/>
                <w:color w:val="000000"/>
                <w:sz w:val="21"/>
                <w:szCs w:val="21"/>
                <w:lang w:eastAsia="en-US"/>
              </w:rPr>
            </w:pPr>
          </w:p>
        </w:tc>
        <w:tc>
          <w:tcPr>
            <w:tcW w:w="709" w:type="dxa"/>
            <w:vMerge w:val="continue"/>
            <w:vAlign w:val="center"/>
          </w:tcPr>
          <w:p>
            <w:pPr>
              <w:rPr>
                <w:rFonts w:cs="Arial" w:eastAsiaTheme="minorEastAsia"/>
                <w:color w:val="000000"/>
                <w:sz w:val="21"/>
                <w:szCs w:val="21"/>
                <w:lang w:eastAsia="en-US"/>
              </w:rPr>
            </w:pPr>
          </w:p>
        </w:tc>
        <w:tc>
          <w:tcPr>
            <w:tcW w:w="1418" w:type="dxa"/>
            <w:vAlign w:val="center"/>
          </w:tcPr>
          <w:p>
            <w:pPr>
              <w:tabs>
                <w:tab w:val="left" w:pos="1701"/>
              </w:tabs>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365</w:t>
            </w:r>
          </w:p>
        </w:tc>
        <w:tc>
          <w:tcPr>
            <w:tcW w:w="4784" w:type="dxa"/>
            <w:vMerge w:val="continue"/>
            <w:vAlign w:val="center"/>
          </w:tcPr>
          <w:p>
            <w:pPr>
              <w:jc w:val="center"/>
              <w:rPr>
                <w:rFonts w:cs="Arial" w:eastAsiaTheme="minorEastAsia"/>
                <w:color w:val="000000"/>
                <w:sz w:val="21"/>
                <w:szCs w:val="21"/>
                <w:lang w:eastAsia="en-US"/>
              </w:rPr>
            </w:pPr>
          </w:p>
        </w:tc>
      </w:tr>
    </w:tbl>
    <w:p>
      <w:pPr>
        <w:pStyle w:val="34"/>
        <w:rPr>
          <w:rFonts w:cs="Arial"/>
          <w:color w:val="auto"/>
          <w:sz w:val="21"/>
          <w:szCs w:val="21"/>
        </w:rPr>
      </w:pPr>
      <w:r>
        <w:rPr>
          <w:rFonts w:cs="Arial"/>
          <w:color w:val="auto"/>
          <w:sz w:val="21"/>
          <w:szCs w:val="21"/>
        </w:rPr>
        <w:t>REAJUSTE</w:t>
      </w:r>
    </w:p>
    <w:p>
      <w:pPr>
        <w:pStyle w:val="19"/>
        <w:numPr>
          <w:ilvl w:val="0"/>
          <w:numId w:val="13"/>
        </w:numPr>
        <w:spacing w:before="120" w:after="120" w:line="276" w:lineRule="auto"/>
        <w:jc w:val="both"/>
        <w:rPr>
          <w:rFonts w:cs="Arial"/>
          <w:vanish/>
          <w:sz w:val="21"/>
          <w:szCs w:val="21"/>
        </w:rPr>
      </w:pPr>
    </w:p>
    <w:p>
      <w:pPr>
        <w:pStyle w:val="19"/>
        <w:numPr>
          <w:ilvl w:val="0"/>
          <w:numId w:val="13"/>
        </w:numPr>
        <w:spacing w:before="120" w:after="120" w:line="276" w:lineRule="auto"/>
        <w:jc w:val="both"/>
        <w:rPr>
          <w:rFonts w:cs="Arial"/>
          <w:vanish/>
          <w:sz w:val="21"/>
          <w:szCs w:val="21"/>
        </w:rPr>
      </w:pP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Os preços são fixos e irreajustáveis no prazo de um ano contado da data limite para a apresentação das propostas.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Dentro do prazo de vigência do contrato e mediante solicitação da </w:t>
      </w:r>
      <w:r>
        <w:rPr>
          <w:rFonts w:cs="Arial"/>
          <w:sz w:val="21"/>
          <w:szCs w:val="21"/>
          <w:lang w:val="pt-BR"/>
        </w:rPr>
        <w:t>CONTRATADA</w:t>
      </w:r>
      <w:r>
        <w:rPr>
          <w:rFonts w:cs="Arial"/>
          <w:sz w:val="21"/>
          <w:szCs w:val="21"/>
        </w:rPr>
        <w:t>, os preços contratados poderão sofrer reajuste após o interregno de um ano, aplicando-se o Índice de Custos de Tecnologia da Informação - ICTI, mantido pela Fundação Instituto de Pesquisa Econômica Aplicada - IPEA, ou outro índice que vier a substituí-lo. Exclusivamente para as obrigações iniciadas e concluídas após a ocorrência da anualidade.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Nos reajustes subsequentes ao primeiro, o interregno mínimo de um ano será contado a partir dos efeitos financeiros do último reajuste.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No caso de atraso ou não divulgação do índice de reajustamento, o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pagará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a importância calculada pela última variação conhecida, liquidando a diferença correspondente tão logo seja divulgado o índice definitivo. Fica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obrigada a apresentar memória de cálculo referente ao reajustamento de preços do valor remanescente, sempre que este ocorrer.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Nas aferições finais, o índice utilizado para reajuste será, obrigatoriamente, o definitivo.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Caso o índice estabelecido para reajustamento venha a ser extinto ou de qualquer forma não possa mais ser utilizado, será adotado, em substituição, o que vier a ser determinado pela legislação então em vigor.</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Na ausência de previsão legal quanto ao índice substituto, as partes elegerão novo índice oficial, para reajustamento do preço do valor remanescente, por meio de termo aditivo.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 reajuste será realizado por apostilamento.</w:t>
      </w:r>
    </w:p>
    <w:p>
      <w:pPr>
        <w:pStyle w:val="34"/>
        <w:rPr>
          <w:rFonts w:cs="Arial"/>
          <w:color w:val="auto"/>
          <w:sz w:val="21"/>
          <w:szCs w:val="21"/>
        </w:rPr>
      </w:pPr>
      <w:r>
        <w:rPr>
          <w:rFonts w:cs="Arial"/>
          <w:color w:val="auto"/>
          <w:sz w:val="21"/>
          <w:szCs w:val="21"/>
        </w:rPr>
        <w:t>GARANTIA DA EXECUÇÃO</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Não haverá exigência de garantia contratual da execução, pelas razões abaixo justificadas: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Apesar da complexidade e da vultuosidade do contrato. O risco, em torno da contratação, assumido pela </w:t>
      </w:r>
      <w:r>
        <w:rPr>
          <w:rFonts w:cs="Arial"/>
          <w:sz w:val="21"/>
          <w:szCs w:val="21"/>
          <w:lang w:val="pt-BR"/>
        </w:rPr>
        <w:t>CONTRATADA</w:t>
      </w:r>
      <w:r>
        <w:rPr>
          <w:rFonts w:cs="Arial"/>
          <w:sz w:val="21"/>
          <w:szCs w:val="21"/>
        </w:rPr>
        <w:t xml:space="preserve"> é superior aos riscos impostos à própria Administração, haja vista, que o parque tecnológico a ser disponibilizado é de propriedade da </w:t>
      </w:r>
      <w:r>
        <w:rPr>
          <w:rFonts w:cs="Arial"/>
          <w:sz w:val="21"/>
          <w:szCs w:val="21"/>
          <w:lang w:val="pt-BR"/>
        </w:rPr>
        <w:t>CONTRATADA</w:t>
      </w:r>
      <w:r>
        <w:rPr>
          <w:rFonts w:cs="Arial"/>
          <w:sz w:val="21"/>
          <w:szCs w:val="21"/>
        </w:rPr>
        <w:t>.</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Observe que a exigência de garantia representa onerosidade aos licitantes, a qual pode, inclusive, limitar o universo de interessados, além de, sabidamente, representar um acréscimo dos valores da contratação em razão do repasse dos custos decorrentes da garantia à própria Administração.</w:t>
      </w:r>
    </w:p>
    <w:p>
      <w:pPr>
        <w:pStyle w:val="34"/>
        <w:rPr>
          <w:rFonts w:cs="Arial"/>
          <w:color w:val="auto"/>
          <w:sz w:val="21"/>
          <w:szCs w:val="21"/>
        </w:rPr>
      </w:pPr>
      <w:r>
        <w:rPr>
          <w:rFonts w:cs="Arial"/>
          <w:color w:val="auto"/>
          <w:sz w:val="21"/>
          <w:szCs w:val="21"/>
        </w:rPr>
        <w:t>DAS SANÇÕES ADMINISTRATIVAS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Comete infração administrativa nos termos da Lei nº 10.520, de 2002, a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que:</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inexecutar total ou parcialmente qualquer das obrigações assumidas em decorrência da contratação;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ensejar o retardamento da execução do objeto;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falhar ou fraudar na execução do contrato;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comportar-se de modo inidôneo; ou</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cometer fraude fiscal.</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Pela inexecução total ou parcial do objeto deste contrato, a Administração pode aplicar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as seguintes sanções:</w:t>
      </w:r>
    </w:p>
    <w:p>
      <w:pPr>
        <w:pStyle w:val="19"/>
        <w:numPr>
          <w:ilvl w:val="2"/>
          <w:numId w:val="2"/>
        </w:numPr>
        <w:spacing w:before="120" w:after="120" w:line="276" w:lineRule="auto"/>
        <w:ind w:left="1134" w:firstLine="0"/>
        <w:contextualSpacing w:val="0"/>
        <w:jc w:val="both"/>
        <w:rPr>
          <w:rFonts w:cs="Arial"/>
          <w:sz w:val="21"/>
          <w:szCs w:val="21"/>
        </w:rPr>
      </w:pPr>
      <w:r>
        <w:rPr>
          <w:rFonts w:cs="Arial"/>
          <w:b/>
          <w:sz w:val="21"/>
          <w:szCs w:val="21"/>
        </w:rPr>
        <w:t>Advertência por escrito</w:t>
      </w:r>
      <w:r>
        <w:rPr>
          <w:rFonts w:cs="Arial"/>
          <w:sz w:val="21"/>
          <w:szCs w:val="21"/>
        </w:rPr>
        <w:t>, quando do não cumprimento de quaisquer das obrigações contratuais consideradas faltas leves, assim entendidas aquelas que não acarretam prejuízos significativos para o serviço contratado;</w:t>
      </w:r>
    </w:p>
    <w:p>
      <w:pPr>
        <w:pStyle w:val="19"/>
        <w:numPr>
          <w:ilvl w:val="2"/>
          <w:numId w:val="2"/>
        </w:numPr>
        <w:spacing w:before="120" w:after="120" w:line="276" w:lineRule="auto"/>
        <w:ind w:left="1134" w:firstLine="0"/>
        <w:contextualSpacing w:val="0"/>
        <w:jc w:val="both"/>
        <w:rPr>
          <w:rFonts w:cs="Arial"/>
          <w:b/>
          <w:sz w:val="21"/>
          <w:szCs w:val="21"/>
        </w:rPr>
      </w:pPr>
      <w:r>
        <w:rPr>
          <w:rFonts w:cs="Arial"/>
          <w:b/>
          <w:sz w:val="21"/>
          <w:szCs w:val="21"/>
        </w:rPr>
        <w:t xml:space="preserve">Multa de: </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0,1% (um décimo por cento) até 10% (dez por cento) sobre o valor adjudicado, em caso de atraso na execução do objeto, por período superior ao previsto no subitem acima, ou de inexecução parcial da obrigação assumida;</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0,1% (um décimo por cento) até 15% (quinze por cento) sobre o valor adjudicado, em caso de inexecução total da obrigação assumida;</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 xml:space="preserve">0,2% a 3,2% por dia sobre o valor mensal do contrato, conforme detalhamento constante das </w:t>
      </w:r>
      <w:r>
        <w:rPr>
          <w:rFonts w:cs="Arial"/>
          <w:b/>
          <w:sz w:val="21"/>
          <w:szCs w:val="21"/>
        </w:rPr>
        <w:t>tabelas 1 e 2</w:t>
      </w:r>
      <w:r>
        <w:rPr>
          <w:rFonts w:cs="Arial"/>
          <w:sz w:val="21"/>
          <w:szCs w:val="21"/>
        </w:rPr>
        <w:t>, abaixo; e</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 xml:space="preserve">0,07% (sete centésimos por cento) do valor do contrato por dia de atraso na apresentação da garantia (seja para reforço ou por ocasião de prorrogação), observado o máximo de 2% (dois por cento). O atraso superior a 25 (vinte e cinco) dias autorizará a Administração </w:t>
      </w:r>
      <w:r>
        <w:rPr>
          <w:rFonts w:cs="Arial"/>
          <w:sz w:val="21"/>
          <w:szCs w:val="21"/>
          <w:lang w:val="pt-BR"/>
        </w:rPr>
        <w:t>CONTRATANTE</w:t>
      </w:r>
      <w:r>
        <w:rPr>
          <w:rFonts w:cs="Arial"/>
          <w:sz w:val="21"/>
          <w:szCs w:val="21"/>
        </w:rPr>
        <w:t xml:space="preserve"> a promover a rescisão do contrato;</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as penalidades de multa decorrentes de fatos diversos serão consideradas independentes entre si.</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Suspensão de licitar e impedimento de contratar com o órgão, entidade ou unidade administrativa pela qual a Administração Pública opera e atua concretamente, pelo prazo de até dois anos;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Sanção de impedimento de licitar e contratar com órgãos e entidades da União, com o consequente descredenciamento no SICAF pelo prazo de até cinco anos.</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A Sanção de impedimento de licitar e contratar prevista neste subitem também é aplicável em quaisquer das hipóteses previstas como infração administrativa no subitem 20.1 deste Termo de Referência.</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Pr>
          <w:rFonts w:cs="Arial"/>
          <w:sz w:val="21"/>
          <w:szCs w:val="21"/>
          <w:lang w:val="pt-BR"/>
        </w:rPr>
        <w:t>CONTRATADA</w:t>
      </w:r>
      <w:r>
        <w:rPr>
          <w:rFonts w:cs="Arial"/>
          <w:sz w:val="21"/>
          <w:szCs w:val="21"/>
        </w:rPr>
        <w:t xml:space="preserve"> ressarcir a </w:t>
      </w:r>
      <w:r>
        <w:rPr>
          <w:rFonts w:cs="Arial"/>
          <w:sz w:val="21"/>
          <w:szCs w:val="21"/>
          <w:lang w:val="pt-BR"/>
        </w:rPr>
        <w:t>CONTRATANTE</w:t>
      </w:r>
      <w:r>
        <w:rPr>
          <w:rFonts w:cs="Arial"/>
          <w:sz w:val="21"/>
          <w:szCs w:val="21"/>
        </w:rPr>
        <w:t xml:space="preserve"> pelos prejuízos causados;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As sanções previstas nos subitens 20.2.1, 20.2.3, 20.2.4 e 20.2.5 poderão ser aplicadas à </w:t>
      </w:r>
      <w:r>
        <w:rPr>
          <w:rFonts w:cs="Arial"/>
          <w:color w:val="000000"/>
          <w:sz w:val="21"/>
          <w:szCs w:val="21"/>
          <w:shd w:val="clear" w:color="auto" w:fill="FFFFFF"/>
          <w:lang w:val="pt-BR"/>
        </w:rPr>
        <w:t>CONTRATADA</w:t>
      </w:r>
      <w:r>
        <w:rPr>
          <w:rFonts w:cs="Arial"/>
          <w:color w:val="000000"/>
          <w:sz w:val="21"/>
          <w:szCs w:val="21"/>
          <w:shd w:val="clear" w:color="auto" w:fill="FFFFFF"/>
        </w:rPr>
        <w:t xml:space="preserve"> juntamente com as de multa, descontando-a dos pagamentos a serem efetuados.</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Para efeito de aplicação de multas, às infrações são atribuídos graus, de acordo com as tabelas 1 e 2:</w:t>
      </w:r>
    </w:p>
    <w:p>
      <w:pPr>
        <w:spacing w:before="120" w:after="120" w:line="276" w:lineRule="auto"/>
        <w:ind w:right="-30"/>
        <w:jc w:val="center"/>
        <w:rPr>
          <w:rFonts w:cs="Arial"/>
          <w:b/>
          <w:bCs/>
          <w:sz w:val="21"/>
          <w:szCs w:val="21"/>
        </w:rPr>
      </w:pPr>
      <w:r>
        <w:rPr>
          <w:rFonts w:cs="Arial"/>
          <w:b/>
          <w:bCs/>
          <w:sz w:val="21"/>
          <w:szCs w:val="21"/>
        </w:rPr>
        <w:t>Tabela 1</w:t>
      </w:r>
    </w:p>
    <w:tbl>
      <w:tblPr>
        <w:tblStyle w:val="17"/>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180" w:hRule="atLeast"/>
          <w:tblCellSpacing w:w="0" w:type="dxa"/>
        </w:trPr>
        <w:tc>
          <w:tcPr>
            <w:tcW w:w="3576"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b/>
                <w:bCs/>
                <w:sz w:val="21"/>
                <w:szCs w:val="21"/>
              </w:rPr>
              <w:t>GRAU</w:t>
            </w:r>
          </w:p>
        </w:tc>
        <w:tc>
          <w:tcPr>
            <w:tcW w:w="5604"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b/>
                <w:bCs/>
                <w:sz w:val="21"/>
                <w:szCs w:val="21"/>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1</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cs="Arial"/>
                <w:sz w:val="21"/>
                <w:szCs w:val="21"/>
              </w:rPr>
            </w:pPr>
            <w:r>
              <w:rPr>
                <w:rFonts w:cs="Arial"/>
                <w:sz w:val="21"/>
                <w:szCs w:val="21"/>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2</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cs="Arial"/>
                <w:sz w:val="21"/>
                <w:szCs w:val="21"/>
              </w:rPr>
            </w:pPr>
            <w:r>
              <w:rPr>
                <w:rFonts w:cs="Arial"/>
                <w:sz w:val="21"/>
                <w:szCs w:val="21"/>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3</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cs="Arial"/>
                <w:sz w:val="21"/>
                <w:szCs w:val="21"/>
              </w:rPr>
            </w:pPr>
            <w:r>
              <w:rPr>
                <w:rFonts w:cs="Arial"/>
                <w:sz w:val="21"/>
                <w:szCs w:val="21"/>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4</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cs="Arial"/>
                <w:sz w:val="21"/>
                <w:szCs w:val="21"/>
              </w:rPr>
            </w:pPr>
            <w:r>
              <w:rPr>
                <w:rFonts w:cs="Arial"/>
                <w:sz w:val="21"/>
                <w:szCs w:val="21"/>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5</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cs="Arial"/>
                <w:sz w:val="21"/>
                <w:szCs w:val="21"/>
              </w:rPr>
            </w:pPr>
            <w:r>
              <w:rPr>
                <w:rFonts w:cs="Arial"/>
                <w:sz w:val="21"/>
                <w:szCs w:val="21"/>
              </w:rPr>
              <w:t>3,2% ao dia sobre o valor mensal do contrato</w:t>
            </w:r>
          </w:p>
        </w:tc>
      </w:tr>
    </w:tbl>
    <w:p>
      <w:pPr>
        <w:spacing w:before="120" w:after="120" w:line="276" w:lineRule="auto"/>
        <w:ind w:right="-30"/>
        <w:jc w:val="center"/>
        <w:rPr>
          <w:rFonts w:cs="Arial"/>
          <w:sz w:val="21"/>
          <w:szCs w:val="21"/>
        </w:rPr>
      </w:pPr>
      <w:r>
        <w:rPr>
          <w:rFonts w:cs="Arial"/>
          <w:b/>
          <w:bCs/>
          <w:sz w:val="21"/>
          <w:szCs w:val="21"/>
        </w:rPr>
        <w:t>Tabela 2</w:t>
      </w:r>
    </w:p>
    <w:tbl>
      <w:tblPr>
        <w:tblStyle w:val="17"/>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60" w:hRule="atLeast"/>
          <w:tblCellSpacing w:w="0" w:type="dxa"/>
        </w:trPr>
        <w:tc>
          <w:tcPr>
            <w:tcW w:w="9180" w:type="dxa"/>
            <w:gridSpan w:val="3"/>
            <w:tcBorders>
              <w:top w:val="outset" w:color="000000" w:sz="6" w:space="0"/>
              <w:bottom w:val="outset" w:color="000000" w:sz="6" w:space="0"/>
            </w:tcBorders>
          </w:tcPr>
          <w:p>
            <w:pPr>
              <w:spacing w:before="120" w:after="120" w:line="276" w:lineRule="auto"/>
              <w:ind w:right="-30"/>
              <w:jc w:val="center"/>
              <w:rPr>
                <w:rFonts w:cs="Arial"/>
                <w:sz w:val="21"/>
                <w:szCs w:val="21"/>
              </w:rPr>
            </w:pPr>
            <w:r>
              <w:rPr>
                <w:rFonts w:cs="Arial"/>
                <w:b/>
                <w:bCs/>
                <w:sz w:val="21"/>
                <w:szCs w:val="21"/>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b/>
                <w:bCs/>
                <w:sz w:val="21"/>
                <w:szCs w:val="21"/>
              </w:rPr>
              <w:t>ITEM</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b/>
                <w:bCs/>
                <w:sz w:val="21"/>
                <w:szCs w:val="21"/>
              </w:rPr>
              <w:t>DESCRIÇÃO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b/>
                <w:bCs/>
                <w:sz w:val="21"/>
                <w:szCs w:val="21"/>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Permitir situação que crie a possibilidade de causar dano físico, lesão corporal ou consequências letais,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2</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Suspender ou interromper, salvo motivo de força maior ou caso fortuito, os serviços contratuais por dia e por unidade de atendimento;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3</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Manter funcionário sem qualificação para executar os serviços contratados,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4</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Recusar-se a executar serviço determinado pela fiscalização, por serviço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5</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 xml:space="preserve">Retirar funcionários ou encarregados do serviço durante o expediente, sem a anuência prévia do </w:t>
            </w:r>
            <w:r>
              <w:rPr>
                <w:rFonts w:cs="Arial"/>
                <w:sz w:val="21"/>
                <w:szCs w:val="21"/>
                <w:lang w:val="pt-BR"/>
              </w:rPr>
              <w:t>CONTRATANTE</w:t>
            </w:r>
            <w:r>
              <w:rPr>
                <w:rFonts w:cs="Arial"/>
                <w:sz w:val="21"/>
                <w:szCs w:val="21"/>
              </w:rPr>
              <w:t>,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225" w:hRule="atLeast"/>
          <w:tblCellSpacing w:w="0" w:type="dxa"/>
        </w:trPr>
        <w:tc>
          <w:tcPr>
            <w:tcW w:w="9180" w:type="dxa"/>
            <w:gridSpan w:val="3"/>
            <w:tcBorders>
              <w:top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b/>
                <w:bCs/>
                <w:sz w:val="21"/>
                <w:szCs w:val="21"/>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6</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Registrar e controlar, diariamente, a assiduidade e a pontualidade de seu pessoal,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7</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Cumprir determinação formal ou instrução complementar do órgão fiscalizador,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8</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Substituir empregado que se conduza de modo inconveniente ou não atenda às necessidades do serviço,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9</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Cumprir quaisquer dos itens do Edital e seus Anexos não previstos nesta tabela de multas, após reincidência formalmente notificada pelo órgão fiscalizador, por item e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10</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cs="Arial"/>
                <w:sz w:val="21"/>
                <w:szCs w:val="21"/>
              </w:rPr>
            </w:pPr>
            <w:r>
              <w:rPr>
                <w:rFonts w:cs="Arial"/>
                <w:sz w:val="21"/>
                <w:szCs w:val="21"/>
              </w:rPr>
              <w:t>Indicar e manter durante a execução do contrato os prepostos previstos no edital/contrato;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cs="Arial"/>
                <w:sz w:val="21"/>
                <w:szCs w:val="21"/>
              </w:rPr>
            </w:pPr>
            <w:r>
              <w:rPr>
                <w:rFonts w:cs="Arial"/>
                <w:sz w:val="21"/>
                <w:szCs w:val="21"/>
              </w:rPr>
              <w:t>11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cs="Arial"/>
                <w:sz w:val="21"/>
                <w:szCs w:val="21"/>
                <w:lang w:val="pt-BR"/>
              </w:rPr>
            </w:pPr>
            <w:r>
              <w:rPr>
                <w:rFonts w:cs="Arial"/>
                <w:sz w:val="21"/>
                <w:szCs w:val="21"/>
              </w:rPr>
              <w:t xml:space="preserve">Providenciar treinamento para seus funcionários conforme previsto na relação de obrigações da </w:t>
            </w:r>
            <w:r>
              <w:rPr>
                <w:rFonts w:cs="Arial"/>
                <w:sz w:val="21"/>
                <w:szCs w:val="21"/>
                <w:lang w:val="pt-BR"/>
              </w:rPr>
              <w:t>CONTRATADA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cs="Arial"/>
                <w:sz w:val="21"/>
                <w:szCs w:val="21"/>
              </w:rPr>
            </w:pPr>
            <w:r>
              <w:rPr>
                <w:rFonts w:cs="Arial"/>
                <w:sz w:val="21"/>
                <w:szCs w:val="21"/>
              </w:rPr>
              <w:t>01</w:t>
            </w:r>
          </w:p>
        </w:tc>
      </w:tr>
    </w:tbl>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Também ficam sujeitas às penalidades do art. 87, III e IV da Lei nº 8.666, de 1993, as empresas ou profissionais que:</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tenham sofrido condenação definitiva por praticar, por meio dolosos, fraude fiscal no recolhimento de quaisquer tributos;</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tenham praticado atos ilícitos visando a frustrar os objetivos da licitação;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demonstrem não possuir idoneidade para contratar com a Administração em virtude de atos ilícitos praticados.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 aplicação de qualquer das penalidades previstas realizar-se-á em processo administrativo que assegurará o contraditório e a ampla defesa à </w:t>
      </w:r>
      <w:r>
        <w:rPr>
          <w:rFonts w:cs="Arial"/>
          <w:color w:val="000000"/>
          <w:sz w:val="21"/>
          <w:szCs w:val="21"/>
          <w:shd w:val="clear" w:color="auto" w:fill="FFFFFF"/>
          <w:lang w:val="pt-BR"/>
        </w:rPr>
        <w:t>CONTRATADA</w:t>
      </w:r>
      <w:r>
        <w:rPr>
          <w:rFonts w:cs="Arial"/>
          <w:color w:val="000000"/>
          <w:sz w:val="21"/>
          <w:szCs w:val="21"/>
          <w:shd w:val="clear" w:color="auto" w:fill="FFFFFF"/>
        </w:rPr>
        <w:t>, observando-se o procedimento previsto na Lei nº 8.666, de 1993, e subsidiariamente a Lei nº 9.784, de 1999.</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As multas devidas e/ou prejuízos causados à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serão deduzidos dos valores a serem pagos, ou recolhidos em favor da União, ou deduzidos da garantia, ou ainda, quando for o caso, serão inscritos na Dívida Ativa da União e cobrados judicialmente.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Caso a </w:t>
      </w:r>
      <w:r>
        <w:rPr>
          <w:rFonts w:cs="Arial"/>
          <w:color w:val="000000"/>
          <w:sz w:val="21"/>
          <w:szCs w:val="21"/>
          <w:shd w:val="clear" w:color="auto" w:fill="FFFFFF"/>
          <w:lang w:val="pt-BR"/>
        </w:rPr>
        <w:t>CONTRATANTE</w:t>
      </w:r>
      <w:r>
        <w:rPr>
          <w:rFonts w:cs="Arial"/>
          <w:color w:val="000000"/>
          <w:sz w:val="21"/>
          <w:szCs w:val="21"/>
          <w:shd w:val="clear" w:color="auto" w:fill="FFFFFF"/>
        </w:rPr>
        <w:t xml:space="preserve"> determine, a multa deverá ser recolhida no prazo máximo de </w:t>
      </w:r>
      <w:r>
        <w:rPr>
          <w:rFonts w:cs="Arial"/>
          <w:b/>
          <w:color w:val="000000"/>
          <w:sz w:val="21"/>
          <w:szCs w:val="21"/>
          <w:shd w:val="clear" w:color="auto" w:fill="FFFFFF"/>
        </w:rPr>
        <w:t>75 (setenta e cinco) dias</w:t>
      </w:r>
      <w:r>
        <w:rPr>
          <w:rFonts w:cs="Arial"/>
          <w:color w:val="000000"/>
          <w:sz w:val="21"/>
          <w:szCs w:val="21"/>
          <w:shd w:val="clear" w:color="auto" w:fill="FFFFFF"/>
        </w:rPr>
        <w:t>, a contar da data do recebimento da comunicação enviada pela autoridade competente.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Caso o valor da multa não seja suficiente para cobrir os prejuízos causados pela conduta do licitante, a União ou Entidade poderá cobrar o valor remanescente judicialmente, conforme artigo 419 do Código Civil.</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As penalidades serão obrigatoriamente registradas no SICAF.</w:t>
      </w:r>
    </w:p>
    <w:p>
      <w:pPr>
        <w:spacing w:before="120" w:after="120" w:line="276" w:lineRule="auto"/>
        <w:jc w:val="both"/>
        <w:rPr>
          <w:rFonts w:cs="Arial"/>
          <w:i/>
          <w:sz w:val="21"/>
          <w:szCs w:val="21"/>
        </w:rPr>
      </w:pPr>
    </w:p>
    <w:p>
      <w:pPr>
        <w:pStyle w:val="34"/>
        <w:rPr>
          <w:rFonts w:cs="Arial"/>
          <w:color w:val="auto"/>
          <w:sz w:val="21"/>
          <w:szCs w:val="21"/>
        </w:rPr>
      </w:pPr>
      <w:r>
        <w:rPr>
          <w:rFonts w:cs="Arial"/>
          <w:color w:val="auto"/>
          <w:sz w:val="21"/>
          <w:szCs w:val="21"/>
        </w:rPr>
        <w:t>CRITÉRIOS DE SELEÇÃO DO FORNECEDOR.</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As exigências de habilitação jurídica e de regularidade fiscal e trabalhista são as usuais para a generalidade dos objetos, conforme disciplinado no edital.</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Os critérios de qualificação econômica a serem atendidos pelo fornecedor estão previstos no edital.</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Os critérios de qualificação técnica a serem atendidos pelo fornecedor serão:</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pStyle w:val="19"/>
        <w:numPr>
          <w:ilvl w:val="3"/>
          <w:numId w:val="2"/>
        </w:numPr>
        <w:spacing w:before="120" w:after="120" w:line="276" w:lineRule="auto"/>
        <w:ind w:left="1843" w:firstLine="0"/>
        <w:contextualSpacing w:val="0"/>
        <w:jc w:val="both"/>
        <w:rPr>
          <w:rFonts w:cs="Arial"/>
          <w:sz w:val="21"/>
          <w:szCs w:val="21"/>
        </w:rPr>
      </w:pPr>
      <w:r>
        <w:rPr>
          <w:rFonts w:cs="Arial"/>
          <w:sz w:val="21"/>
          <w:szCs w:val="21"/>
        </w:rPr>
        <w:t>Para fins da comprovação de que trata este subitem, os atestados deverão dizer respeito a serviços executados com as seguintes características mínimas:</w:t>
      </w:r>
    </w:p>
    <w:p>
      <w:pPr>
        <w:pStyle w:val="19"/>
        <w:numPr>
          <w:ilvl w:val="4"/>
          <w:numId w:val="2"/>
        </w:numPr>
        <w:spacing w:before="120" w:after="120" w:line="276" w:lineRule="auto"/>
        <w:ind w:left="2694" w:firstLine="0"/>
        <w:contextualSpacing w:val="0"/>
        <w:jc w:val="both"/>
        <w:rPr>
          <w:rFonts w:cs="Arial"/>
          <w:sz w:val="21"/>
          <w:szCs w:val="21"/>
        </w:rPr>
      </w:pPr>
      <w:r>
        <w:rPr>
          <w:rFonts w:cs="Arial"/>
          <w:sz w:val="21"/>
          <w:szCs w:val="21"/>
        </w:rPr>
        <w:t>CNPJ, nome comercial, endereço e telefone da(s) sociedade(s) atestante(s);</w:t>
      </w:r>
    </w:p>
    <w:p>
      <w:pPr>
        <w:pStyle w:val="19"/>
        <w:numPr>
          <w:ilvl w:val="4"/>
          <w:numId w:val="2"/>
        </w:numPr>
        <w:spacing w:before="120" w:after="120" w:line="276" w:lineRule="auto"/>
        <w:ind w:left="2694" w:firstLine="0"/>
        <w:contextualSpacing w:val="0"/>
        <w:jc w:val="both"/>
        <w:rPr>
          <w:rFonts w:cs="Arial"/>
          <w:sz w:val="21"/>
          <w:szCs w:val="21"/>
        </w:rPr>
      </w:pPr>
      <w:r>
        <w:rPr>
          <w:rFonts w:cs="Arial"/>
          <w:sz w:val="21"/>
          <w:szCs w:val="21"/>
        </w:rPr>
        <w:t>nome, cargo/função, endereço, telefone e e-mail do(s) representante(s) da(s) sociedade(s) atestante(s) que vier(em) a assinar o(s) atestado(s), a fim de que o IFPB possa com ele(s) manter contato;</w:t>
      </w:r>
    </w:p>
    <w:p>
      <w:pPr>
        <w:pStyle w:val="19"/>
        <w:numPr>
          <w:ilvl w:val="4"/>
          <w:numId w:val="2"/>
        </w:numPr>
        <w:spacing w:before="120" w:after="120" w:line="276" w:lineRule="auto"/>
        <w:ind w:left="2694" w:firstLine="0"/>
        <w:contextualSpacing w:val="0"/>
        <w:jc w:val="both"/>
        <w:rPr>
          <w:rFonts w:cs="Arial"/>
          <w:sz w:val="21"/>
          <w:szCs w:val="21"/>
        </w:rPr>
      </w:pPr>
      <w:r>
        <w:rPr>
          <w:rFonts w:cs="Arial"/>
          <w:sz w:val="21"/>
          <w:szCs w:val="21"/>
        </w:rPr>
        <w:t xml:space="preserve">CNPJ e nome da sociedade </w:t>
      </w:r>
      <w:r>
        <w:rPr>
          <w:rFonts w:cs="Arial"/>
          <w:sz w:val="21"/>
          <w:szCs w:val="21"/>
          <w:lang w:val="pt-BR"/>
        </w:rPr>
        <w:t>CONTRATADA</w:t>
      </w:r>
      <w:r>
        <w:rPr>
          <w:rFonts w:cs="Arial"/>
          <w:sz w:val="21"/>
          <w:szCs w:val="21"/>
        </w:rPr>
        <w:t xml:space="preserve"> pela(s) sociedade(s) atestante(s) para a execução do objeto atestado;</w:t>
      </w:r>
    </w:p>
    <w:p>
      <w:pPr>
        <w:pStyle w:val="19"/>
        <w:numPr>
          <w:ilvl w:val="4"/>
          <w:numId w:val="2"/>
        </w:numPr>
        <w:spacing w:before="120" w:after="120" w:line="276" w:lineRule="auto"/>
        <w:ind w:left="2694" w:firstLine="0"/>
        <w:contextualSpacing w:val="0"/>
        <w:jc w:val="both"/>
        <w:rPr>
          <w:rFonts w:cs="Arial"/>
          <w:sz w:val="21"/>
          <w:szCs w:val="21"/>
        </w:rPr>
      </w:pPr>
      <w:r>
        <w:rPr>
          <w:rFonts w:cs="Arial"/>
          <w:sz w:val="21"/>
          <w:szCs w:val="21"/>
        </w:rPr>
        <w:t>descrição do objeto atestado, contendo dados que permitam a aferição de sua similaridade com o objeto licitado, nos termos da alínea “a” deste inciso;</w:t>
      </w:r>
    </w:p>
    <w:p>
      <w:pPr>
        <w:pStyle w:val="19"/>
        <w:numPr>
          <w:ilvl w:val="4"/>
          <w:numId w:val="2"/>
        </w:numPr>
        <w:spacing w:before="120" w:after="120" w:line="276" w:lineRule="auto"/>
        <w:ind w:left="2694" w:firstLine="0"/>
        <w:contextualSpacing w:val="0"/>
        <w:jc w:val="both"/>
        <w:rPr>
          <w:rFonts w:cs="Arial"/>
          <w:sz w:val="21"/>
          <w:szCs w:val="21"/>
        </w:rPr>
      </w:pPr>
      <w:r>
        <w:rPr>
          <w:rFonts w:cs="Arial"/>
          <w:sz w:val="21"/>
          <w:szCs w:val="21"/>
        </w:rPr>
        <w:t>data da emissão do(s) atestado(s); e</w:t>
      </w:r>
    </w:p>
    <w:p>
      <w:pPr>
        <w:pStyle w:val="19"/>
        <w:numPr>
          <w:ilvl w:val="4"/>
          <w:numId w:val="2"/>
        </w:numPr>
        <w:spacing w:before="120" w:after="120" w:line="276" w:lineRule="auto"/>
        <w:ind w:left="2694" w:firstLine="0"/>
        <w:contextualSpacing w:val="0"/>
        <w:jc w:val="both"/>
        <w:rPr>
          <w:rFonts w:cs="Arial"/>
          <w:sz w:val="21"/>
          <w:szCs w:val="21"/>
        </w:rPr>
      </w:pPr>
      <w:r>
        <w:rPr>
          <w:rFonts w:cs="Arial"/>
          <w:sz w:val="21"/>
          <w:szCs w:val="21"/>
        </w:rPr>
        <w:t>assinatura do(s) representante(s) da(s) sociedade(s) atestante(s).</w:t>
      </w:r>
    </w:p>
    <w:p>
      <w:pPr>
        <w:pStyle w:val="19"/>
        <w:numPr>
          <w:ilvl w:val="2"/>
          <w:numId w:val="2"/>
        </w:numPr>
        <w:spacing w:before="120" w:after="120" w:line="276" w:lineRule="auto"/>
        <w:ind w:left="1134" w:firstLine="0"/>
        <w:contextualSpacing w:val="0"/>
        <w:jc w:val="both"/>
        <w:rPr>
          <w:rFonts w:cs="Arial"/>
          <w:sz w:val="21"/>
          <w:szCs w:val="21"/>
        </w:rPr>
      </w:pPr>
      <w:bookmarkStart w:id="0" w:name="_Hlk519176340"/>
      <w:bookmarkEnd w:id="0"/>
      <w:r>
        <w:rPr>
          <w:rFonts w:cs="Arial"/>
          <w:sz w:val="21"/>
          <w:szCs w:val="21"/>
        </w:rPr>
        <w:t xml:space="preserve">Os atestados deverão referir-se a serviços prestados no âmbito de sua atividade econômica principal ou secundária especificadas no contrato social vigente; </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Somente serão aceitos atestados expedidos após a conclusão do contrato ou se decorrido, pelo menos, um ano do início de sua execução, exceto se firmado para ser executado em prazo inferior, conforme item 10.8 do Anexo VII-A da IN SEGES/MPDG n. 5, de 2017.  </w:t>
      </w:r>
    </w:p>
    <w:p>
      <w:pPr>
        <w:pStyle w:val="19"/>
        <w:numPr>
          <w:ilvl w:val="2"/>
          <w:numId w:val="2"/>
        </w:numPr>
        <w:spacing w:before="120" w:after="120" w:line="276" w:lineRule="auto"/>
        <w:ind w:left="1134" w:firstLine="0"/>
        <w:contextualSpacing w:val="0"/>
        <w:jc w:val="both"/>
        <w:rPr>
          <w:rFonts w:cs="Arial"/>
          <w:sz w:val="21"/>
          <w:szCs w:val="21"/>
        </w:rPr>
      </w:pPr>
      <w:bookmarkStart w:id="1" w:name="_Hlk519177818"/>
      <w:bookmarkEnd w:id="1"/>
      <w:r>
        <w:rPr>
          <w:rFonts w:cs="Arial"/>
          <w:sz w:val="21"/>
          <w:szCs w:val="21"/>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Deverá haver a comprovação da experiência mínima de 3 (três) anos na prestação dos serviços, sendo aceito o somatório de atestados de períodos diferentes, não havendo obrigatoriedade de os 3 (três)  anos serem ininterruptos, conforme item 10.7.1 do Anexo VII-A da IN SEGES/MPDG n. 5/2017.</w:t>
      </w:r>
    </w:p>
    <w:p>
      <w:pPr>
        <w:pStyle w:val="19"/>
        <w:numPr>
          <w:ilvl w:val="2"/>
          <w:numId w:val="2"/>
        </w:numPr>
        <w:spacing w:before="120" w:after="120" w:line="276" w:lineRule="auto"/>
        <w:ind w:left="1134" w:firstLine="0"/>
        <w:contextualSpacing w:val="0"/>
        <w:jc w:val="both"/>
        <w:rPr>
          <w:rFonts w:cs="Arial"/>
          <w:sz w:val="21"/>
          <w:szCs w:val="21"/>
        </w:rPr>
      </w:pPr>
      <w:r>
        <w:rPr>
          <w:rFonts w:cs="Arial"/>
          <w:sz w:val="21"/>
          <w:szCs w:val="21"/>
        </w:rPr>
        <w:t xml:space="preserve">O licitante disponibilizará todas as informações necessárias à comprovação da legitimidade dos atestados apresentados, apresentando, dentre outros documentos, cópia do contrato que deu suporte à contratação, endereço atual da </w:t>
      </w:r>
      <w:r>
        <w:rPr>
          <w:rFonts w:cs="Arial"/>
          <w:sz w:val="21"/>
          <w:szCs w:val="21"/>
          <w:lang w:val="pt-BR"/>
        </w:rPr>
        <w:t>CONTRATANTE</w:t>
      </w:r>
      <w:r>
        <w:rPr>
          <w:rFonts w:cs="Arial"/>
          <w:sz w:val="21"/>
          <w:szCs w:val="21"/>
        </w:rPr>
        <w:t xml:space="preserve"> e local em que foram prestados os serviços, consoante o disposto no item 10.10 do Anexo VII-A da IN SEGES/MPDG n. 5/2017.</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Os critérios de aceitabilidade de preços serão:</w:t>
      </w:r>
    </w:p>
    <w:p>
      <w:pPr>
        <w:pStyle w:val="19"/>
        <w:numPr>
          <w:ilvl w:val="2"/>
          <w:numId w:val="2"/>
        </w:numPr>
        <w:spacing w:before="120" w:after="120" w:line="276" w:lineRule="auto"/>
        <w:ind w:left="1134" w:firstLine="0"/>
        <w:contextualSpacing w:val="0"/>
        <w:jc w:val="both"/>
        <w:rPr>
          <w:rFonts w:cs="Arial"/>
          <w:color w:val="auto"/>
          <w:sz w:val="21"/>
          <w:szCs w:val="21"/>
        </w:rPr>
      </w:pPr>
      <w:r>
        <w:rPr>
          <w:rFonts w:cs="Arial"/>
          <w:color w:val="auto"/>
          <w:sz w:val="21"/>
          <w:szCs w:val="21"/>
        </w:rPr>
        <w:t xml:space="preserve">Valor </w:t>
      </w:r>
      <w:r>
        <w:rPr>
          <w:rFonts w:hint="default" w:cs="Arial"/>
          <w:color w:val="auto"/>
          <w:sz w:val="21"/>
          <w:szCs w:val="21"/>
          <w:lang w:val="pt-BR"/>
        </w:rPr>
        <w:t>g</w:t>
      </w:r>
      <w:r>
        <w:rPr>
          <w:rFonts w:cs="Arial"/>
          <w:color w:val="auto"/>
          <w:sz w:val="21"/>
          <w:szCs w:val="21"/>
        </w:rPr>
        <w:t>lobal</w:t>
      </w:r>
      <w:r>
        <w:rPr>
          <w:rFonts w:hint="default" w:cs="Arial"/>
          <w:color w:val="auto"/>
          <w:sz w:val="21"/>
          <w:szCs w:val="21"/>
          <w:lang w:val="pt-BR"/>
        </w:rPr>
        <w:t xml:space="preserve"> de cada grupo conforme consignado nos subitens </w:t>
      </w:r>
      <w:r>
        <w:rPr>
          <w:rFonts w:hint="default"/>
          <w:color w:val="auto"/>
          <w:sz w:val="21"/>
          <w:szCs w:val="21"/>
          <w:lang w:val="pt-BR"/>
        </w:rPr>
        <w:t>1.1.1.1. e 1.1.1.2. deste Termo de Referência.</w:t>
      </w:r>
    </w:p>
    <w:p>
      <w:pPr>
        <w:pStyle w:val="19"/>
        <w:numPr>
          <w:ilvl w:val="2"/>
          <w:numId w:val="2"/>
        </w:numPr>
        <w:spacing w:before="120" w:after="120" w:line="276" w:lineRule="auto"/>
        <w:ind w:left="1134" w:firstLine="0"/>
        <w:contextualSpacing w:val="0"/>
        <w:jc w:val="both"/>
        <w:rPr>
          <w:rFonts w:cs="Arial"/>
          <w:color w:val="auto"/>
          <w:sz w:val="21"/>
          <w:szCs w:val="21"/>
        </w:rPr>
      </w:pPr>
      <w:r>
        <w:rPr>
          <w:rFonts w:cs="Arial"/>
          <w:color w:val="auto"/>
          <w:sz w:val="21"/>
          <w:szCs w:val="21"/>
        </w:rPr>
        <w:t>Valores unitários</w:t>
      </w:r>
      <w:r>
        <w:rPr>
          <w:rFonts w:hint="default" w:cs="Arial"/>
          <w:color w:val="auto"/>
          <w:sz w:val="21"/>
          <w:szCs w:val="21"/>
          <w:lang w:val="pt-BR"/>
        </w:rPr>
        <w:t xml:space="preserve"> conforme consignado nos subitens </w:t>
      </w:r>
      <w:r>
        <w:rPr>
          <w:rFonts w:hint="default"/>
          <w:color w:val="auto"/>
          <w:sz w:val="21"/>
          <w:szCs w:val="21"/>
          <w:lang w:val="pt-BR"/>
        </w:rPr>
        <w:t>1.1.1.1. e 1.1.1.2. deste Termo de Referência.</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O critério de julgamento da proposta é o menor preço global.</w:t>
      </w:r>
    </w:p>
    <w:p>
      <w:pPr>
        <w:numPr>
          <w:ilvl w:val="1"/>
          <w:numId w:val="2"/>
        </w:numPr>
        <w:tabs>
          <w:tab w:val="left" w:pos="993"/>
        </w:tabs>
        <w:spacing w:before="120" w:after="120" w:line="276" w:lineRule="auto"/>
        <w:ind w:left="425" w:firstLine="0"/>
        <w:jc w:val="both"/>
        <w:rPr>
          <w:rFonts w:cs="Arial"/>
          <w:color w:val="000000"/>
          <w:sz w:val="21"/>
          <w:szCs w:val="21"/>
          <w:shd w:val="clear" w:color="auto" w:fill="FFFFFF"/>
        </w:rPr>
      </w:pPr>
      <w:r>
        <w:rPr>
          <w:rFonts w:cs="Arial"/>
          <w:color w:val="000000"/>
          <w:sz w:val="21"/>
          <w:szCs w:val="21"/>
          <w:shd w:val="clear" w:color="auto" w:fill="FFFFFF"/>
        </w:rPr>
        <w:t>As regras de desempate entre propostas são as discriminadas no edital.</w:t>
      </w:r>
    </w:p>
    <w:p>
      <w:pPr>
        <w:pStyle w:val="34"/>
        <w:rPr>
          <w:rFonts w:cs="Arial"/>
          <w:color w:val="auto"/>
          <w:sz w:val="21"/>
          <w:szCs w:val="21"/>
        </w:rPr>
      </w:pPr>
      <w:r>
        <w:rPr>
          <w:rFonts w:cs="Arial"/>
          <w:color w:val="auto"/>
          <w:sz w:val="21"/>
          <w:szCs w:val="21"/>
        </w:rPr>
        <w:t>ESTIMATIVA DE PREÇOS E PREÇOS REFERENCIAIS.</w:t>
      </w:r>
    </w:p>
    <w:p>
      <w:pPr>
        <w:pStyle w:val="19"/>
        <w:numPr>
          <w:ilvl w:val="0"/>
          <w:numId w:val="14"/>
        </w:numPr>
        <w:spacing w:before="120" w:after="120" w:line="276" w:lineRule="auto"/>
        <w:ind w:right="-30"/>
        <w:contextualSpacing w:val="0"/>
        <w:jc w:val="both"/>
        <w:rPr>
          <w:rFonts w:cs="Arial"/>
          <w:i/>
          <w:vanish/>
          <w:color w:val="FF0000"/>
          <w:sz w:val="21"/>
          <w:szCs w:val="21"/>
          <w:highlight w:val="yellow"/>
        </w:rPr>
      </w:pPr>
    </w:p>
    <w:p>
      <w:pPr>
        <w:pStyle w:val="19"/>
        <w:numPr>
          <w:ilvl w:val="0"/>
          <w:numId w:val="14"/>
        </w:numPr>
        <w:spacing w:before="120" w:after="120" w:line="276" w:lineRule="auto"/>
        <w:ind w:right="-30"/>
        <w:contextualSpacing w:val="0"/>
        <w:jc w:val="both"/>
        <w:rPr>
          <w:rFonts w:cs="Arial"/>
          <w:i/>
          <w:vanish/>
          <w:color w:val="FF0000"/>
          <w:sz w:val="21"/>
          <w:szCs w:val="21"/>
          <w:highlight w:val="yellow"/>
        </w:rPr>
      </w:pPr>
    </w:p>
    <w:p>
      <w:pPr>
        <w:pStyle w:val="19"/>
        <w:numPr>
          <w:ilvl w:val="0"/>
          <w:numId w:val="14"/>
        </w:numPr>
        <w:spacing w:before="120" w:after="120" w:line="276" w:lineRule="auto"/>
        <w:ind w:right="-30"/>
        <w:contextualSpacing w:val="0"/>
        <w:jc w:val="both"/>
        <w:rPr>
          <w:rFonts w:cs="Arial"/>
          <w:i/>
          <w:vanish/>
          <w:color w:val="FF0000"/>
          <w:sz w:val="21"/>
          <w:szCs w:val="21"/>
          <w:highlight w:val="yellow"/>
        </w:rPr>
      </w:pPr>
    </w:p>
    <w:p>
      <w:pPr>
        <w:pStyle w:val="19"/>
        <w:numPr>
          <w:ilvl w:val="0"/>
          <w:numId w:val="14"/>
        </w:numPr>
        <w:spacing w:before="120" w:after="120" w:line="276" w:lineRule="auto"/>
        <w:ind w:right="-30"/>
        <w:contextualSpacing w:val="0"/>
        <w:jc w:val="both"/>
        <w:rPr>
          <w:rFonts w:cs="Arial"/>
          <w:i/>
          <w:vanish/>
          <w:color w:val="FF0000"/>
          <w:sz w:val="21"/>
          <w:szCs w:val="21"/>
          <w:highlight w:val="yellow"/>
        </w:rPr>
      </w:pPr>
    </w:p>
    <w:p>
      <w:pPr>
        <w:pStyle w:val="19"/>
        <w:numPr>
          <w:ilvl w:val="0"/>
          <w:numId w:val="14"/>
        </w:numPr>
        <w:spacing w:before="120" w:after="120" w:line="276" w:lineRule="auto"/>
        <w:ind w:right="-30"/>
        <w:contextualSpacing w:val="0"/>
        <w:jc w:val="both"/>
        <w:rPr>
          <w:rFonts w:cs="Arial"/>
          <w:i/>
          <w:vanish/>
          <w:color w:val="FF0000"/>
          <w:sz w:val="21"/>
          <w:szCs w:val="21"/>
          <w:highlight w:val="yellow"/>
        </w:rPr>
      </w:pPr>
    </w:p>
    <w:p>
      <w:pPr>
        <w:pStyle w:val="19"/>
        <w:numPr>
          <w:ilvl w:val="0"/>
          <w:numId w:val="14"/>
        </w:numPr>
        <w:spacing w:before="120" w:after="120" w:line="276" w:lineRule="auto"/>
        <w:ind w:right="-30"/>
        <w:contextualSpacing w:val="0"/>
        <w:jc w:val="both"/>
        <w:rPr>
          <w:rFonts w:cs="Arial"/>
          <w:i/>
          <w:vanish/>
          <w:color w:val="FF0000"/>
          <w:sz w:val="21"/>
          <w:szCs w:val="21"/>
          <w:highlight w:val="yellow"/>
        </w:rPr>
      </w:pPr>
    </w:p>
    <w:p>
      <w:pPr>
        <w:numPr>
          <w:ilvl w:val="1"/>
          <w:numId w:val="2"/>
        </w:numPr>
        <w:tabs>
          <w:tab w:val="left" w:pos="993"/>
        </w:tabs>
        <w:spacing w:before="120" w:after="120" w:line="276" w:lineRule="auto"/>
        <w:ind w:left="425" w:firstLine="0"/>
        <w:jc w:val="both"/>
        <w:rPr>
          <w:rFonts w:cs="Arial"/>
          <w:color w:val="FF0000"/>
          <w:sz w:val="21"/>
          <w:szCs w:val="21"/>
          <w:shd w:val="clear" w:color="auto" w:fill="FFFFFF"/>
        </w:rPr>
      </w:pPr>
      <w:r>
        <w:rPr>
          <w:rFonts w:cs="Arial"/>
          <w:color w:val="auto"/>
          <w:sz w:val="21"/>
          <w:szCs w:val="21"/>
          <w:shd w:val="clear" w:color="auto" w:fill="FFFFFF"/>
        </w:rPr>
        <w:t>O custo estimado da contratação é de</w:t>
      </w:r>
      <w:r>
        <w:rPr>
          <w:rFonts w:cs="Arial"/>
          <w:b/>
          <w:bCs/>
          <w:color w:val="auto"/>
          <w:sz w:val="21"/>
          <w:szCs w:val="21"/>
          <w:shd w:val="clear" w:color="auto" w:fill="FFFFFF"/>
        </w:rPr>
        <w:t xml:space="preserve"> R$</w:t>
      </w:r>
      <w:r>
        <w:rPr>
          <w:rFonts w:hint="default" w:cs="Arial"/>
          <w:b/>
          <w:bCs/>
          <w:color w:val="auto"/>
          <w:sz w:val="21"/>
          <w:szCs w:val="21"/>
          <w:shd w:val="clear" w:color="auto" w:fill="FFFFFF"/>
          <w:lang w:val="pt-BR"/>
        </w:rPr>
        <w:t xml:space="preserve"> </w:t>
      </w:r>
      <w:r>
        <w:rPr>
          <w:rFonts w:hint="default"/>
          <w:b/>
          <w:bCs/>
          <w:color w:val="auto"/>
          <w:sz w:val="21"/>
          <w:szCs w:val="21"/>
          <w:shd w:val="clear" w:color="auto" w:fill="FFFFFF"/>
        </w:rPr>
        <w:t>3.002.021,28</w:t>
      </w:r>
      <w:r>
        <w:rPr>
          <w:rFonts w:hint="default"/>
          <w:b/>
          <w:bCs/>
          <w:color w:val="auto"/>
          <w:sz w:val="21"/>
          <w:szCs w:val="21"/>
          <w:shd w:val="clear" w:color="auto" w:fill="FFFFFF"/>
          <w:lang w:val="pt-BR"/>
        </w:rPr>
        <w:t xml:space="preserve"> (três milhões, dois mil e vinte e um reais e vinte e oito centavos)</w:t>
      </w:r>
      <w:r>
        <w:rPr>
          <w:rFonts w:hint="default"/>
          <w:color w:val="auto"/>
          <w:sz w:val="21"/>
          <w:szCs w:val="21"/>
          <w:shd w:val="clear" w:color="auto" w:fill="FFFFFF"/>
          <w:lang w:val="pt-BR"/>
        </w:rPr>
        <w:t>.</w:t>
      </w:r>
      <w:r>
        <w:rPr>
          <w:rFonts w:hint="default"/>
          <w:color w:val="auto"/>
          <w:sz w:val="21"/>
          <w:szCs w:val="21"/>
          <w:shd w:val="clear" w:color="auto" w:fill="FFFFFF"/>
        </w:rPr>
        <w:t xml:space="preserve"> </w:t>
      </w:r>
      <w:r>
        <w:rPr>
          <w:rFonts w:hint="default"/>
          <w:color w:val="auto"/>
          <w:sz w:val="21"/>
          <w:szCs w:val="21"/>
          <w:shd w:val="clear" w:color="auto" w:fill="FFFFFF"/>
        </w:rPr>
        <w:tab/>
      </w:r>
      <w:r>
        <w:rPr>
          <w:rFonts w:hint="default"/>
          <w:color w:val="FF0000"/>
          <w:sz w:val="21"/>
          <w:szCs w:val="21"/>
          <w:shd w:val="clear" w:color="auto" w:fill="FFFFFF"/>
        </w:rPr>
        <w:tab/>
      </w:r>
    </w:p>
    <w:p>
      <w:pPr>
        <w:tabs>
          <w:tab w:val="left" w:pos="993"/>
        </w:tabs>
        <w:spacing w:before="120" w:after="120" w:line="276" w:lineRule="auto"/>
        <w:ind w:left="425"/>
        <w:jc w:val="both"/>
        <w:rPr>
          <w:rFonts w:cs="Arial"/>
          <w:color w:val="FF0000"/>
          <w:sz w:val="21"/>
          <w:szCs w:val="21"/>
          <w:shd w:val="clear" w:color="auto" w:fill="FFFFFF"/>
        </w:rPr>
      </w:pPr>
    </w:p>
    <w:p>
      <w:pPr>
        <w:tabs>
          <w:tab w:val="left" w:pos="1440"/>
        </w:tabs>
        <w:autoSpaceDE w:val="0"/>
        <w:snapToGrid w:val="0"/>
        <w:spacing w:before="120" w:after="120"/>
        <w:ind w:left="1134"/>
        <w:jc w:val="right"/>
        <w:rPr>
          <w:iCs/>
          <w:sz w:val="21"/>
          <w:szCs w:val="21"/>
        </w:rPr>
      </w:pPr>
      <w:r>
        <w:rPr>
          <w:iCs/>
          <w:sz w:val="21"/>
          <w:szCs w:val="21"/>
        </w:rPr>
        <w:t>João Pessoa - PB, 25 de maio de 2020.</w:t>
      </w:r>
    </w:p>
    <w:p>
      <w:pPr>
        <w:tabs>
          <w:tab w:val="left" w:pos="1440"/>
        </w:tabs>
        <w:autoSpaceDE w:val="0"/>
        <w:snapToGrid w:val="0"/>
        <w:spacing w:before="120" w:after="120"/>
        <w:ind w:left="1134"/>
        <w:jc w:val="both"/>
        <w:rPr>
          <w:iCs/>
          <w:sz w:val="21"/>
          <w:szCs w:val="21"/>
        </w:rPr>
      </w:pPr>
    </w:p>
    <w:p>
      <w:pPr>
        <w:tabs>
          <w:tab w:val="left" w:pos="1440"/>
        </w:tabs>
        <w:autoSpaceDE w:val="0"/>
        <w:snapToGrid w:val="0"/>
        <w:spacing w:before="120" w:after="120"/>
        <w:jc w:val="center"/>
        <w:rPr>
          <w:b/>
          <w:bCs/>
          <w:iCs/>
          <w:sz w:val="21"/>
          <w:szCs w:val="21"/>
        </w:rPr>
      </w:pPr>
    </w:p>
    <w:p>
      <w:pPr>
        <w:jc w:val="center"/>
        <w:rPr>
          <w:b/>
          <w:bCs/>
          <w:iCs/>
          <w:sz w:val="21"/>
          <w:szCs w:val="21"/>
        </w:rPr>
      </w:pPr>
      <w:r>
        <w:rPr>
          <w:b/>
          <w:bCs/>
          <w:iCs/>
          <w:sz w:val="21"/>
          <w:szCs w:val="21"/>
        </w:rPr>
        <w:t>JOÃO MIGUEL NETO</w:t>
      </w:r>
    </w:p>
    <w:p>
      <w:pPr>
        <w:jc w:val="center"/>
        <w:rPr>
          <w:iCs/>
          <w:sz w:val="21"/>
          <w:szCs w:val="21"/>
        </w:rPr>
      </w:pPr>
      <w:r>
        <w:rPr>
          <w:iCs/>
          <w:sz w:val="21"/>
          <w:szCs w:val="21"/>
        </w:rPr>
        <w:t>Diretoria de Comunicação, Manutenção e Logística</w:t>
      </w:r>
    </w:p>
    <w:p>
      <w:pPr>
        <w:tabs>
          <w:tab w:val="left" w:pos="993"/>
        </w:tabs>
        <w:spacing w:before="120" w:after="120" w:line="276" w:lineRule="auto"/>
        <w:ind w:left="425"/>
        <w:jc w:val="both"/>
        <w:rPr>
          <w:rFonts w:cs="Arial"/>
          <w:color w:val="FF0000"/>
          <w:sz w:val="21"/>
          <w:szCs w:val="21"/>
          <w:shd w:val="clear" w:color="auto" w:fill="FFFFFF"/>
        </w:rPr>
      </w:pPr>
    </w:p>
    <w:sectPr>
      <w:headerReference r:id="rId3" w:type="default"/>
      <w:footerReference r:id="rId4"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Ecofont_Spranq_eco_Sans">
    <w:altName w:val="Segoe Print"/>
    <w:panose1 w:val="00000000000000000000"/>
    <w:charset w:val="00"/>
    <w:family w:val="swiss"/>
    <w:pitch w:val="default"/>
    <w:sig w:usb0="00000000" w:usb1="00000000" w:usb2="00000000" w:usb3="00000000" w:csb0="00000001" w:csb1="00000000"/>
  </w:font>
  <w:font w:name="Arial Unicode MS">
    <w:panose1 w:val="020B0604020202020204"/>
    <w:charset w:val="86"/>
    <w:family w:val="roman"/>
    <w:pitch w:val="default"/>
    <w:sig w:usb0="FFFFFFFF" w:usb1="E9FFFFFF" w:usb2="0000003F" w:usb3="00000000" w:csb0="603F01FF" w:csb1="FFFF0000"/>
  </w:font>
  <w:font w:name="Mangal">
    <w:panose1 w:val="02040503050203030202"/>
    <w:charset w:val="00"/>
    <w:family w:val="roman"/>
    <w:pitch w:val="default"/>
    <w:sig w:usb0="00008003" w:usb1="00000000" w:usb2="00000000" w:usb3="00000000" w:csb0="00000001"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Carlito">
    <w:panose1 w:val="020F0502020204030204"/>
    <w:charset w:val="00"/>
    <w:family w:val="swiss"/>
    <w:pitch w:val="default"/>
    <w:sig w:usb0="E10002FF" w:usb1="5000ECFF" w:usb2="00000009" w:usb3="00000000" w:csb0="2000019F" w:csb1="00000000"/>
  </w:font>
  <w:font w:name="Wingdings">
    <w:panose1 w:val="05000000000000000000"/>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Times New Roman" w:hAnsi="Times New Roman" w:cs="Times New Roman"/>
      </w:rPr>
    </w:pPr>
    <w:r>
      <w:rPr>
        <w:rFonts w:ascii="Times New Roman" w:hAnsi="Times New Roman" w:cs="Times New Roman"/>
      </w:rPr>
      <w:t>____________________________________________________________________</w:t>
    </w:r>
  </w:p>
  <w:p>
    <w:pPr>
      <w:pStyle w:val="61"/>
      <w:spacing w:after="0" w:line="240" w:lineRule="auto"/>
      <w:jc w:val="both"/>
    </w:pPr>
    <w:r>
      <w:rPr>
        <w:rFonts w:ascii="Carlito" w:hAnsi="Carlito" w:cs="Carlito"/>
        <w:b/>
        <w:sz w:val="16"/>
        <w:szCs w:val="16"/>
        <w:shd w:val="clear" w:color="auto" w:fill="FFFFFF"/>
      </w:rPr>
      <w:t>Diretoria de Compras, Contratos e Licitações</w:t>
    </w:r>
  </w:p>
  <w:p>
    <w:pPr>
      <w:pStyle w:val="61"/>
      <w:spacing w:after="0" w:line="240" w:lineRule="auto"/>
      <w:jc w:val="both"/>
    </w:pPr>
    <w:r>
      <w:rPr>
        <w:rFonts w:ascii="Carlito" w:hAnsi="Carlito" w:cs="Carlito"/>
        <w:sz w:val="16"/>
        <w:szCs w:val="16"/>
        <w:shd w:val="clear" w:color="auto" w:fill="FFFFFF"/>
      </w:rPr>
      <w:t>Av. Almirante Barroso, 1077, Centro, João Pessoa/PB, CEP: 58.013-120</w:t>
    </w:r>
  </w:p>
  <w:p>
    <w:pPr>
      <w:pStyle w:val="61"/>
      <w:spacing w:after="0" w:line="240" w:lineRule="auto"/>
      <w:jc w:val="both"/>
    </w:pPr>
    <w:r>
      <w:rPr>
        <w:rFonts w:ascii="Carlito" w:hAnsi="Carlito" w:cs="Carlito"/>
        <w:sz w:val="16"/>
        <w:szCs w:val="16"/>
        <w:shd w:val="clear" w:color="auto" w:fill="FFFFFF"/>
      </w:rPr>
      <w:t>(83) 3612-9161 - licitacao@ifpb.edu.br</w:t>
    </w:r>
  </w:p>
  <w:p>
    <w:pPr>
      <w:pStyle w:val="11"/>
      <w:rPr>
        <w:sz w:val="12"/>
        <w:szCs w:val="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keepNext/>
      <w:overflowPunct w:val="0"/>
      <w:jc w:val="center"/>
      <w:rPr>
        <w:rFonts w:cs="Arial"/>
        <w:bCs/>
        <w:sz w:val="21"/>
        <w:szCs w:val="21"/>
      </w:rPr>
    </w:pPr>
  </w:p>
  <w:p>
    <w:pPr>
      <w:keepNext/>
      <w:overflowPunct w:val="0"/>
      <w:jc w:val="center"/>
      <w:rPr>
        <w:rFonts w:cs="Arial"/>
        <w:bCs/>
        <w:sz w:val="21"/>
        <w:szCs w:val="21"/>
      </w:rPr>
    </w:pPr>
  </w:p>
  <w:p>
    <w:pPr>
      <w:keepNext/>
      <w:overflowPunct w:val="0"/>
      <w:jc w:val="center"/>
      <w:rPr>
        <w:rFonts w:cs="Arial"/>
        <w:bCs/>
        <w:sz w:val="21"/>
        <w:szCs w:val="21"/>
      </w:rPr>
    </w:pPr>
  </w:p>
  <w:p>
    <w:pPr>
      <w:keepNext/>
      <w:overflowPunct w:val="0"/>
      <w:jc w:val="center"/>
      <w:rPr>
        <w:rFonts w:cs="Arial"/>
        <w:sz w:val="21"/>
        <w:szCs w:val="21"/>
      </w:rPr>
    </w:pPr>
    <w:r>
      <w:drawing>
        <wp:anchor distT="0" distB="3556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keepNext/>
      <w:overflowPunct w:val="0"/>
      <w:jc w:val="center"/>
      <w:rPr>
        <w:rFonts w:cs="Arial"/>
        <w:sz w:val="21"/>
        <w:szCs w:val="21"/>
      </w:rPr>
    </w:pPr>
    <w:r>
      <w:rPr>
        <w:rFonts w:cs="Arial"/>
        <w:bCs/>
        <w:sz w:val="21"/>
        <w:szCs w:val="21"/>
      </w:rPr>
      <w:t>Secretaria de Educação Profissional e Tecnológica</w:t>
    </w:r>
  </w:p>
  <w:p>
    <w:pPr>
      <w:keepNext/>
      <w:overflowPunct w:val="0"/>
      <w:jc w:val="center"/>
      <w:rPr>
        <w:rFonts w:cs="Arial"/>
        <w:sz w:val="21"/>
        <w:szCs w:val="21"/>
      </w:rPr>
    </w:pPr>
    <w:r>
      <w:rPr>
        <w:rFonts w:cs="Arial"/>
        <w:bCs/>
        <w:sz w:val="21"/>
        <w:szCs w:val="21"/>
      </w:rPr>
      <w:t>Instituto Federal de Educação, Ciência e Tecnologia da Paraíba</w:t>
    </w:r>
  </w:p>
  <w:p>
    <w:pPr>
      <w:keepNext/>
      <w:tabs>
        <w:tab w:val="left" w:pos="4735"/>
      </w:tabs>
      <w:overflowPunct w:val="0"/>
      <w:jc w:val="center"/>
      <w:rPr>
        <w:rFonts w:cs="Arial"/>
        <w:sz w:val="21"/>
        <w:szCs w:val="21"/>
      </w:rPr>
    </w:pPr>
    <w:r>
      <w:rPr>
        <w:rFonts w:cs="Arial"/>
        <w:bCs/>
        <w:sz w:val="21"/>
        <w:szCs w:val="21"/>
      </w:rPr>
      <w:t>Pró-Reitoria de Administração e Finanças</w:t>
    </w:r>
  </w:p>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BCCC1"/>
    <w:multiLevelType w:val="singleLevel"/>
    <w:tmpl w:val="872BCCC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ACB91D23"/>
    <w:multiLevelType w:val="singleLevel"/>
    <w:tmpl w:val="ACB91D23"/>
    <w:lvl w:ilvl="0" w:tentative="0">
      <w:start w:val="1"/>
      <w:numFmt w:val="upperRoman"/>
      <w:suff w:val="space"/>
      <w:lvlText w:val="%1."/>
      <w:lvlJc w:val="left"/>
    </w:lvl>
  </w:abstractNum>
  <w:abstractNum w:abstractNumId="2">
    <w:nsid w:val="B6CE05B4"/>
    <w:multiLevelType w:val="singleLevel"/>
    <w:tmpl w:val="B6CE05B4"/>
    <w:lvl w:ilvl="0" w:tentative="0">
      <w:start w:val="1"/>
      <w:numFmt w:val="lowerRoman"/>
      <w:lvlText w:val="%1."/>
      <w:lvlJc w:val="left"/>
      <w:pPr>
        <w:tabs>
          <w:tab w:val="left" w:pos="425"/>
        </w:tabs>
        <w:ind w:left="425" w:leftChars="0" w:hanging="425" w:firstLineChars="0"/>
      </w:pPr>
      <w:rPr>
        <w:rFonts w:hint="default"/>
      </w:rPr>
    </w:lvl>
  </w:abstractNum>
  <w:abstractNum w:abstractNumId="3">
    <w:nsid w:val="C11B6842"/>
    <w:multiLevelType w:val="singleLevel"/>
    <w:tmpl w:val="C11B6842"/>
    <w:lvl w:ilvl="0" w:tentative="0">
      <w:start w:val="1"/>
      <w:numFmt w:val="lowerLetter"/>
      <w:lvlText w:val="%1."/>
      <w:lvlJc w:val="left"/>
      <w:pPr>
        <w:tabs>
          <w:tab w:val="left" w:pos="425"/>
        </w:tabs>
        <w:ind w:left="425" w:leftChars="0" w:hanging="425" w:firstLineChars="0"/>
      </w:pPr>
      <w:rPr>
        <w:rFonts w:hint="default"/>
      </w:rPr>
    </w:lvl>
  </w:abstractNum>
  <w:abstractNum w:abstractNumId="4">
    <w:nsid w:val="D5F2FA4C"/>
    <w:multiLevelType w:val="singleLevel"/>
    <w:tmpl w:val="D5F2FA4C"/>
    <w:lvl w:ilvl="0" w:tentative="0">
      <w:start w:val="1"/>
      <w:numFmt w:val="upperRoman"/>
      <w:suff w:val="space"/>
      <w:lvlText w:val="%1."/>
      <w:lvlJc w:val="left"/>
    </w:lvl>
  </w:abstractNum>
  <w:abstractNum w:abstractNumId="5">
    <w:nsid w:val="FFFFFF80"/>
    <w:multiLevelType w:val="singleLevel"/>
    <w:tmpl w:val="FFFFFF80"/>
    <w:lvl w:ilvl="0" w:tentative="0">
      <w:start w:val="1"/>
      <w:numFmt w:val="bullet"/>
      <w:pStyle w:val="7"/>
      <w:lvlText w:val=""/>
      <w:lvlJc w:val="left"/>
      <w:pPr>
        <w:tabs>
          <w:tab w:val="left" w:pos="1492"/>
        </w:tabs>
        <w:ind w:left="1492" w:hanging="360"/>
      </w:pPr>
      <w:rPr>
        <w:rFonts w:hint="default" w:ascii="Symbol" w:hAnsi="Symbol"/>
      </w:rPr>
    </w:lvl>
  </w:abstractNum>
  <w:abstractNum w:abstractNumId="6">
    <w:nsid w:val="1D5C100D"/>
    <w:multiLevelType w:val="multilevel"/>
    <w:tmpl w:val="1D5C100D"/>
    <w:lvl w:ilvl="0" w:tentative="0">
      <w:start w:val="1"/>
      <w:numFmt w:val="decimal"/>
      <w:pStyle w:val="34"/>
      <w:lvlText w:val="%1."/>
      <w:lvlJc w:val="left"/>
      <w:pPr>
        <w:ind w:left="644" w:hanging="360"/>
      </w:pPr>
      <w:rPr>
        <w:rFonts w:hint="default"/>
      </w:rPr>
    </w:lvl>
    <w:lvl w:ilvl="1" w:tentative="0">
      <w:start w:val="1"/>
      <w:numFmt w:val="decimal"/>
      <w:lvlText w:val="%1.%2."/>
      <w:lvlJc w:val="left"/>
      <w:pPr>
        <w:ind w:left="716" w:hanging="432"/>
      </w:pPr>
      <w:rPr>
        <w:rFonts w:hint="default"/>
        <w:b w:val="0"/>
        <w:i w:val="0"/>
        <w:color w:val="auto"/>
        <w:lang w:val="pt-BR"/>
      </w:rPr>
    </w:lvl>
    <w:lvl w:ilvl="2" w:tentative="0">
      <w:start w:val="1"/>
      <w:numFmt w:val="decimal"/>
      <w:lvlText w:val="%1.%2.%3."/>
      <w:lvlJc w:val="left"/>
      <w:pPr>
        <w:ind w:left="1922" w:hanging="504"/>
      </w:pPr>
      <w:rPr>
        <w:rFonts w:hint="default"/>
      </w:rPr>
    </w:lvl>
    <w:lvl w:ilvl="3" w:tentative="0">
      <w:start w:val="1"/>
      <w:numFmt w:val="decimal"/>
      <w:lvlText w:val="%1.%2.%3.%4."/>
      <w:lvlJc w:val="left"/>
      <w:pPr>
        <w:ind w:left="2491" w:hanging="648"/>
      </w:pPr>
      <w:rPr>
        <w:rFonts w:hint="default"/>
        <w:i w:val="0"/>
      </w:rPr>
    </w:lvl>
    <w:lvl w:ilvl="4" w:tentative="0">
      <w:start w:val="1"/>
      <w:numFmt w:val="decimal"/>
      <w:lvlText w:val="%1.%2.%3.%4.%5."/>
      <w:lvlJc w:val="left"/>
      <w:pPr>
        <w:ind w:left="3485"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36E93742"/>
    <w:multiLevelType w:val="multilevel"/>
    <w:tmpl w:val="36E93742"/>
    <w:lvl w:ilvl="0" w:tentative="0">
      <w:start w:val="17"/>
      <w:numFmt w:val="decimal"/>
      <w:lvlText w:val="%1."/>
      <w:lvlJc w:val="left"/>
      <w:pPr>
        <w:ind w:left="360" w:hanging="360"/>
      </w:pPr>
      <w:rPr>
        <w:rFonts w:hint="default"/>
      </w:rPr>
    </w:lvl>
    <w:lvl w:ilvl="1" w:tentative="0">
      <w:start w:val="1"/>
      <w:numFmt w:val="decimal"/>
      <w:lvlText w:val="%1.%2."/>
      <w:lvlJc w:val="left"/>
      <w:pPr>
        <w:ind w:left="792" w:hanging="432"/>
      </w:pPr>
      <w:rPr>
        <w:rFonts w:hint="default"/>
        <w:b w:val="0"/>
        <w:i w:val="0"/>
      </w:rPr>
    </w:lvl>
    <w:lvl w:ilvl="2" w:tentative="0">
      <w:start w:val="1"/>
      <w:numFmt w:val="decimal"/>
      <w:lvlText w:val="%1.%2.%3."/>
      <w:lvlJc w:val="left"/>
      <w:pPr>
        <w:ind w:left="1224" w:hanging="504"/>
      </w:pPr>
      <w:rPr>
        <w:rFonts w:hint="default"/>
        <w:b w:val="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58C70088"/>
    <w:multiLevelType w:val="multilevel"/>
    <w:tmpl w:val="58C70088"/>
    <w:lvl w:ilvl="0" w:tentative="0">
      <w:start w:val="1"/>
      <w:numFmt w:val="decimal"/>
      <w:pStyle w:val="53"/>
      <w:lvlText w:val="%1."/>
      <w:lvlJc w:val="left"/>
      <w:pPr>
        <w:ind w:left="502" w:hanging="360"/>
      </w:pPr>
      <w:rPr>
        <w:b/>
        <w:i w:val="0"/>
        <w:strike w:val="0"/>
        <w:dstrike w:val="0"/>
      </w:rPr>
    </w:lvl>
    <w:lvl w:ilvl="1" w:tentative="0">
      <w:start w:val="1"/>
      <w:numFmt w:val="decimal"/>
      <w:pStyle w:val="52"/>
      <w:lvlText w:val="%1.%2."/>
      <w:lvlJc w:val="left"/>
      <w:pPr>
        <w:ind w:left="858" w:hanging="432"/>
      </w:pPr>
      <w:rPr>
        <w:b w:val="0"/>
        <w:strike w:val="0"/>
      </w:rPr>
    </w:lvl>
    <w:lvl w:ilvl="2" w:tentative="0">
      <w:start w:val="1"/>
      <w:numFmt w:val="decimal"/>
      <w:pStyle w:val="54"/>
      <w:lvlText w:val="%1.%2.%3."/>
      <w:lvlJc w:val="left"/>
      <w:pPr>
        <w:ind w:left="1224" w:hanging="504"/>
      </w:pPr>
      <w:rPr>
        <w:i w:val="0"/>
        <w:strike w:val="0"/>
      </w:rPr>
    </w:lvl>
    <w:lvl w:ilvl="3" w:tentative="0">
      <w:start w:val="1"/>
      <w:numFmt w:val="decimal"/>
      <w:pStyle w:val="55"/>
      <w:lvlText w:val="%1.%2.%3.%4."/>
      <w:lvlJc w:val="left"/>
      <w:pPr>
        <w:ind w:left="1728" w:hanging="648"/>
      </w:pPr>
    </w:lvl>
    <w:lvl w:ilvl="4" w:tentative="0">
      <w:start w:val="1"/>
      <w:numFmt w:val="decimal"/>
      <w:pStyle w:val="56"/>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60EFBCD4"/>
    <w:multiLevelType w:val="singleLevel"/>
    <w:tmpl w:val="60EFBCD4"/>
    <w:lvl w:ilvl="0" w:tentative="0">
      <w:start w:val="1"/>
      <w:numFmt w:val="upperRoman"/>
      <w:suff w:val="space"/>
      <w:lvlText w:val="%1."/>
      <w:lvlJc w:val="left"/>
    </w:lvl>
  </w:abstractNum>
  <w:abstractNum w:abstractNumId="10">
    <w:nsid w:val="61DD361E"/>
    <w:multiLevelType w:val="multilevel"/>
    <w:tmpl w:val="61DD361E"/>
    <w:lvl w:ilvl="0" w:tentative="0">
      <w:start w:val="1"/>
      <w:numFmt w:val="decimal"/>
      <w:pStyle w:val="46"/>
      <w:suff w:val="space"/>
      <w:lvlText w:val="%1."/>
      <w:lvlJc w:val="left"/>
      <w:pPr>
        <w:ind w:left="0" w:firstLine="0"/>
      </w:pPr>
      <w:rPr>
        <w:b/>
        <w:i w:val="0"/>
      </w:rPr>
    </w:lvl>
    <w:lvl w:ilvl="1" w:tentative="0">
      <w:start w:val="1"/>
      <w:numFmt w:val="decimal"/>
      <w:suff w:val="space"/>
      <w:lvlText w:val="%1.%2."/>
      <w:lvlJc w:val="left"/>
      <w:pPr>
        <w:ind w:left="284" w:firstLine="0"/>
      </w:pPr>
      <w:rPr>
        <w:b w:val="0"/>
        <w:i w:val="0"/>
        <w:color w:val="auto"/>
      </w:rPr>
    </w:lvl>
    <w:lvl w:ilvl="2" w:tentative="0">
      <w:start w:val="1"/>
      <w:numFmt w:val="decimal"/>
      <w:suff w:val="space"/>
      <w:lvlText w:val="%1.%2.%3."/>
      <w:lvlJc w:val="left"/>
      <w:pPr>
        <w:ind w:left="567" w:firstLine="0"/>
      </w:pPr>
      <w:rPr>
        <w:b w:val="0"/>
        <w:i w:val="0"/>
      </w:rPr>
    </w:lvl>
    <w:lvl w:ilvl="3" w:tentative="0">
      <w:start w:val="1"/>
      <w:numFmt w:val="decimal"/>
      <w:suff w:val="space"/>
      <w:lvlText w:val="%1.%2.%3.%4."/>
      <w:lvlJc w:val="left"/>
      <w:pPr>
        <w:ind w:left="851" w:firstLine="0"/>
      </w:pPr>
      <w:rPr>
        <w:b/>
        <w:i w:val="0"/>
      </w:rPr>
    </w:lvl>
    <w:lvl w:ilvl="4" w:tentative="0">
      <w:start w:val="1"/>
      <w:numFmt w:val="decimal"/>
      <w:suff w:val="space"/>
      <w:lvlText w:val="%1.%2.%3.%4.%5."/>
      <w:lvlJc w:val="left"/>
      <w:pPr>
        <w:ind w:left="1134" w:firstLine="0"/>
      </w:pPr>
      <w:rPr>
        <w:b/>
        <w:i w:val="0"/>
      </w:rPr>
    </w:lvl>
    <w:lvl w:ilvl="5" w:tentative="0">
      <w:start w:val="1"/>
      <w:numFmt w:val="decimal"/>
      <w:lvlText w:val="%1.%2.%3.%4.%5.%6."/>
      <w:lvlJc w:val="left"/>
      <w:pPr>
        <w:tabs>
          <w:tab w:val="left" w:pos="2880"/>
        </w:tabs>
        <w:ind w:left="2736" w:hanging="936"/>
      </w:pPr>
    </w:lvl>
    <w:lvl w:ilvl="6" w:tentative="0">
      <w:start w:val="1"/>
      <w:numFmt w:val="decimal"/>
      <w:lvlText w:val="%1.%2.%3.%4.%5.%6.%7."/>
      <w:lvlJc w:val="left"/>
      <w:pPr>
        <w:tabs>
          <w:tab w:val="left" w:pos="3600"/>
        </w:tabs>
        <w:ind w:left="3240" w:hanging="1080"/>
      </w:pPr>
    </w:lvl>
    <w:lvl w:ilvl="7" w:tentative="0">
      <w:start w:val="1"/>
      <w:numFmt w:val="decimal"/>
      <w:lvlText w:val="%1.%2.%3.%4.%5.%6.%7.%8."/>
      <w:lvlJc w:val="left"/>
      <w:pPr>
        <w:tabs>
          <w:tab w:val="left" w:pos="3960"/>
        </w:tabs>
        <w:ind w:left="3744" w:hanging="1224"/>
      </w:pPr>
    </w:lvl>
    <w:lvl w:ilvl="8" w:tentative="0">
      <w:start w:val="1"/>
      <w:numFmt w:val="decimal"/>
      <w:lvlText w:val="%1.%2.%3.%4.%5.%6.%7.%8.%9."/>
      <w:lvlJc w:val="left"/>
      <w:pPr>
        <w:tabs>
          <w:tab w:val="left" w:pos="4680"/>
        </w:tabs>
        <w:ind w:left="4320" w:hanging="1440"/>
      </w:pPr>
    </w:lvl>
  </w:abstractNum>
  <w:abstractNum w:abstractNumId="11">
    <w:nsid w:val="704525BA"/>
    <w:multiLevelType w:val="singleLevel"/>
    <w:tmpl w:val="704525BA"/>
    <w:lvl w:ilvl="0" w:tentative="0">
      <w:start w:val="1"/>
      <w:numFmt w:val="lowerLetter"/>
      <w:lvlText w:val="%1."/>
      <w:lvlJc w:val="left"/>
      <w:pPr>
        <w:tabs>
          <w:tab w:val="left" w:pos="425"/>
        </w:tabs>
        <w:ind w:left="425" w:leftChars="0" w:hanging="425" w:firstLineChars="0"/>
      </w:pPr>
      <w:rPr>
        <w:rFonts w:hint="default"/>
      </w:rPr>
    </w:lvl>
  </w:abstractNum>
  <w:abstractNum w:abstractNumId="12">
    <w:nsid w:val="7D050D00"/>
    <w:multiLevelType w:val="multilevel"/>
    <w:tmpl w:val="7D050D00"/>
    <w:lvl w:ilvl="0" w:tentative="0">
      <w:start w:val="17"/>
      <w:numFmt w:val="decimal"/>
      <w:lvlText w:val="%1."/>
      <w:lvlJc w:val="left"/>
      <w:pPr>
        <w:ind w:left="360" w:hanging="360"/>
      </w:pPr>
      <w:rPr>
        <w:rFonts w:hint="default"/>
      </w:rPr>
    </w:lvl>
    <w:lvl w:ilvl="1" w:tentative="0">
      <w:start w:val="1"/>
      <w:numFmt w:val="decimal"/>
      <w:lvlText w:val="%1.%2."/>
      <w:lvlJc w:val="left"/>
      <w:pPr>
        <w:ind w:left="792" w:hanging="432"/>
      </w:pPr>
      <w:rPr>
        <w:rFonts w:hint="default"/>
        <w:b w:val="0"/>
        <w:i w:val="0"/>
      </w:rPr>
    </w:lvl>
    <w:lvl w:ilvl="2" w:tentative="0">
      <w:start w:val="1"/>
      <w:numFmt w:val="decimal"/>
      <w:lvlText w:val="%1.%2.%3."/>
      <w:lvlJc w:val="left"/>
      <w:pPr>
        <w:ind w:left="1224" w:hanging="504"/>
      </w:pPr>
      <w:rPr>
        <w:rFonts w:hint="default"/>
        <w:b w:val="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num w:numId="1">
    <w:abstractNumId w:val="5"/>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num>
  <w:num w:numId="6">
    <w:abstractNumId w:val="1"/>
  </w:num>
  <w:num w:numId="7">
    <w:abstractNumId w:val="4"/>
  </w:num>
  <w:num w:numId="8">
    <w:abstractNumId w:val="11"/>
  </w:num>
  <w:num w:numId="9">
    <w:abstractNumId w:val="3"/>
  </w:num>
  <w:num w:numId="10">
    <w:abstractNumId w:val="2"/>
  </w:num>
  <w:num w:numId="11">
    <w:abstractNumId w:val="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ugo Teixeira Montezuma Sales">
    <w15:presenceInfo w15:providerId="None" w15:userId="Hugo Teixeira Montezuma Sa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DB1"/>
    <w:rsid w:val="00001024"/>
    <w:rsid w:val="0000144E"/>
    <w:rsid w:val="0000236D"/>
    <w:rsid w:val="00003298"/>
    <w:rsid w:val="00010AC1"/>
    <w:rsid w:val="0002260C"/>
    <w:rsid w:val="0002306D"/>
    <w:rsid w:val="000242C8"/>
    <w:rsid w:val="0002580C"/>
    <w:rsid w:val="00027155"/>
    <w:rsid w:val="00030768"/>
    <w:rsid w:val="000318BA"/>
    <w:rsid w:val="00031DD6"/>
    <w:rsid w:val="00034151"/>
    <w:rsid w:val="00034752"/>
    <w:rsid w:val="000348A6"/>
    <w:rsid w:val="00034A29"/>
    <w:rsid w:val="00037E3B"/>
    <w:rsid w:val="00040957"/>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779DD"/>
    <w:rsid w:val="000805AB"/>
    <w:rsid w:val="0008101B"/>
    <w:rsid w:val="00081098"/>
    <w:rsid w:val="00082091"/>
    <w:rsid w:val="000823E2"/>
    <w:rsid w:val="00082976"/>
    <w:rsid w:val="000839C7"/>
    <w:rsid w:val="0008589D"/>
    <w:rsid w:val="00085FC4"/>
    <w:rsid w:val="00087EF2"/>
    <w:rsid w:val="0009021C"/>
    <w:rsid w:val="00090F5D"/>
    <w:rsid w:val="00091FCF"/>
    <w:rsid w:val="00092759"/>
    <w:rsid w:val="00092BD1"/>
    <w:rsid w:val="00094321"/>
    <w:rsid w:val="0009529A"/>
    <w:rsid w:val="000958B1"/>
    <w:rsid w:val="000A102A"/>
    <w:rsid w:val="000A1A7B"/>
    <w:rsid w:val="000A1B88"/>
    <w:rsid w:val="000A23DA"/>
    <w:rsid w:val="000A674F"/>
    <w:rsid w:val="000A7BA1"/>
    <w:rsid w:val="000B1720"/>
    <w:rsid w:val="000B1A17"/>
    <w:rsid w:val="000B5E1F"/>
    <w:rsid w:val="000B648F"/>
    <w:rsid w:val="000B7131"/>
    <w:rsid w:val="000B7B55"/>
    <w:rsid w:val="000C123B"/>
    <w:rsid w:val="000C21AD"/>
    <w:rsid w:val="000C2C16"/>
    <w:rsid w:val="000C54FA"/>
    <w:rsid w:val="000C645D"/>
    <w:rsid w:val="000C670A"/>
    <w:rsid w:val="000C674C"/>
    <w:rsid w:val="000D04A9"/>
    <w:rsid w:val="000D0A06"/>
    <w:rsid w:val="000D1378"/>
    <w:rsid w:val="000D144E"/>
    <w:rsid w:val="000D1684"/>
    <w:rsid w:val="000D2AC3"/>
    <w:rsid w:val="000D2D37"/>
    <w:rsid w:val="000D390A"/>
    <w:rsid w:val="000D7559"/>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670C"/>
    <w:rsid w:val="00106EBE"/>
    <w:rsid w:val="001103FF"/>
    <w:rsid w:val="00111869"/>
    <w:rsid w:val="00113982"/>
    <w:rsid w:val="001139C0"/>
    <w:rsid w:val="00113EEB"/>
    <w:rsid w:val="00114259"/>
    <w:rsid w:val="00116FC6"/>
    <w:rsid w:val="001213C6"/>
    <w:rsid w:val="001219B0"/>
    <w:rsid w:val="00122E3A"/>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49A3"/>
    <w:rsid w:val="00144F4E"/>
    <w:rsid w:val="00144F83"/>
    <w:rsid w:val="0014585C"/>
    <w:rsid w:val="00146BDF"/>
    <w:rsid w:val="001516EA"/>
    <w:rsid w:val="00153E25"/>
    <w:rsid w:val="00154505"/>
    <w:rsid w:val="001545A4"/>
    <w:rsid w:val="0015476C"/>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97F"/>
    <w:rsid w:val="00183AF9"/>
    <w:rsid w:val="00183C33"/>
    <w:rsid w:val="00184086"/>
    <w:rsid w:val="0019028F"/>
    <w:rsid w:val="001904A8"/>
    <w:rsid w:val="00193D37"/>
    <w:rsid w:val="00193E85"/>
    <w:rsid w:val="001950B6"/>
    <w:rsid w:val="00196500"/>
    <w:rsid w:val="001A1732"/>
    <w:rsid w:val="001A2CE9"/>
    <w:rsid w:val="001A3A05"/>
    <w:rsid w:val="001A3E18"/>
    <w:rsid w:val="001A408A"/>
    <w:rsid w:val="001A585B"/>
    <w:rsid w:val="001B005B"/>
    <w:rsid w:val="001B5FD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314E"/>
    <w:rsid w:val="001D5497"/>
    <w:rsid w:val="001D5915"/>
    <w:rsid w:val="001D6D07"/>
    <w:rsid w:val="001E10E8"/>
    <w:rsid w:val="001E316F"/>
    <w:rsid w:val="001E3AAF"/>
    <w:rsid w:val="001E65F6"/>
    <w:rsid w:val="001F0A6E"/>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E9C"/>
    <w:rsid w:val="00232310"/>
    <w:rsid w:val="00232CCF"/>
    <w:rsid w:val="0023500F"/>
    <w:rsid w:val="002361A4"/>
    <w:rsid w:val="00240B17"/>
    <w:rsid w:val="00241D78"/>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B6D27"/>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2F7D3C"/>
    <w:rsid w:val="00303A36"/>
    <w:rsid w:val="00303D7F"/>
    <w:rsid w:val="00304F66"/>
    <w:rsid w:val="003053DD"/>
    <w:rsid w:val="00305CAB"/>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5AB9"/>
    <w:rsid w:val="00336DD6"/>
    <w:rsid w:val="00340017"/>
    <w:rsid w:val="00340EE0"/>
    <w:rsid w:val="0034272D"/>
    <w:rsid w:val="00343032"/>
    <w:rsid w:val="003464AF"/>
    <w:rsid w:val="00346F7E"/>
    <w:rsid w:val="00350762"/>
    <w:rsid w:val="00350773"/>
    <w:rsid w:val="00354BED"/>
    <w:rsid w:val="0035658A"/>
    <w:rsid w:val="0036371D"/>
    <w:rsid w:val="00364141"/>
    <w:rsid w:val="00364909"/>
    <w:rsid w:val="003678D6"/>
    <w:rsid w:val="00367EF6"/>
    <w:rsid w:val="00372E24"/>
    <w:rsid w:val="00373F2A"/>
    <w:rsid w:val="003779A2"/>
    <w:rsid w:val="0038050C"/>
    <w:rsid w:val="00380639"/>
    <w:rsid w:val="0038139C"/>
    <w:rsid w:val="003830F0"/>
    <w:rsid w:val="00383BEC"/>
    <w:rsid w:val="00383FD9"/>
    <w:rsid w:val="00386157"/>
    <w:rsid w:val="00386ADE"/>
    <w:rsid w:val="00391E14"/>
    <w:rsid w:val="003959F6"/>
    <w:rsid w:val="00396920"/>
    <w:rsid w:val="003A6561"/>
    <w:rsid w:val="003A739D"/>
    <w:rsid w:val="003A73C1"/>
    <w:rsid w:val="003B11C6"/>
    <w:rsid w:val="003B2449"/>
    <w:rsid w:val="003B2A70"/>
    <w:rsid w:val="003B6443"/>
    <w:rsid w:val="003B791E"/>
    <w:rsid w:val="003C05FE"/>
    <w:rsid w:val="003C08BE"/>
    <w:rsid w:val="003C1699"/>
    <w:rsid w:val="003C25D1"/>
    <w:rsid w:val="003C309D"/>
    <w:rsid w:val="003C464C"/>
    <w:rsid w:val="003C609E"/>
    <w:rsid w:val="003C6275"/>
    <w:rsid w:val="003D2014"/>
    <w:rsid w:val="003D389C"/>
    <w:rsid w:val="003D4CE7"/>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847"/>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A1"/>
    <w:rsid w:val="004428E5"/>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65DA0"/>
    <w:rsid w:val="00472512"/>
    <w:rsid w:val="00475E6E"/>
    <w:rsid w:val="004773FC"/>
    <w:rsid w:val="004777ED"/>
    <w:rsid w:val="00480328"/>
    <w:rsid w:val="00480834"/>
    <w:rsid w:val="004834FC"/>
    <w:rsid w:val="00483B15"/>
    <w:rsid w:val="00483FB9"/>
    <w:rsid w:val="00484247"/>
    <w:rsid w:val="0049389F"/>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06CE"/>
    <w:rsid w:val="004C3381"/>
    <w:rsid w:val="004C48AD"/>
    <w:rsid w:val="004C7378"/>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50185"/>
    <w:rsid w:val="0055306E"/>
    <w:rsid w:val="00553229"/>
    <w:rsid w:val="00555448"/>
    <w:rsid w:val="00561C04"/>
    <w:rsid w:val="0056213B"/>
    <w:rsid w:val="00562F82"/>
    <w:rsid w:val="00563005"/>
    <w:rsid w:val="00563C9B"/>
    <w:rsid w:val="00564913"/>
    <w:rsid w:val="0057043E"/>
    <w:rsid w:val="00571F84"/>
    <w:rsid w:val="00572024"/>
    <w:rsid w:val="00572193"/>
    <w:rsid w:val="00574A11"/>
    <w:rsid w:val="005777A4"/>
    <w:rsid w:val="00577C4E"/>
    <w:rsid w:val="005800D8"/>
    <w:rsid w:val="005814C9"/>
    <w:rsid w:val="0058214A"/>
    <w:rsid w:val="005846C9"/>
    <w:rsid w:val="00585667"/>
    <w:rsid w:val="00586834"/>
    <w:rsid w:val="005873FC"/>
    <w:rsid w:val="005900DC"/>
    <w:rsid w:val="00590EAF"/>
    <w:rsid w:val="00595DA6"/>
    <w:rsid w:val="005A3BE7"/>
    <w:rsid w:val="005A63F8"/>
    <w:rsid w:val="005A6A91"/>
    <w:rsid w:val="005B0066"/>
    <w:rsid w:val="005B195F"/>
    <w:rsid w:val="005B1D0B"/>
    <w:rsid w:val="005B403C"/>
    <w:rsid w:val="005B70D7"/>
    <w:rsid w:val="005B74D8"/>
    <w:rsid w:val="005C16D8"/>
    <w:rsid w:val="005C37CC"/>
    <w:rsid w:val="005C3930"/>
    <w:rsid w:val="005C48E3"/>
    <w:rsid w:val="005C5C14"/>
    <w:rsid w:val="005C76D8"/>
    <w:rsid w:val="005D09D2"/>
    <w:rsid w:val="005D3118"/>
    <w:rsid w:val="005D4308"/>
    <w:rsid w:val="005D45F2"/>
    <w:rsid w:val="005D4D37"/>
    <w:rsid w:val="005E0390"/>
    <w:rsid w:val="005E07DD"/>
    <w:rsid w:val="005E0A41"/>
    <w:rsid w:val="005E1321"/>
    <w:rsid w:val="005E2DD4"/>
    <w:rsid w:val="005E5AC2"/>
    <w:rsid w:val="005E5F39"/>
    <w:rsid w:val="005E6D43"/>
    <w:rsid w:val="005F3702"/>
    <w:rsid w:val="005F4F8E"/>
    <w:rsid w:val="005F512C"/>
    <w:rsid w:val="005F6F64"/>
    <w:rsid w:val="005F7B0A"/>
    <w:rsid w:val="005F7E84"/>
    <w:rsid w:val="00601146"/>
    <w:rsid w:val="00601299"/>
    <w:rsid w:val="006015BB"/>
    <w:rsid w:val="00602D5D"/>
    <w:rsid w:val="00603EFA"/>
    <w:rsid w:val="00605C11"/>
    <w:rsid w:val="00606440"/>
    <w:rsid w:val="006078C2"/>
    <w:rsid w:val="00610BB7"/>
    <w:rsid w:val="006165D3"/>
    <w:rsid w:val="006171A9"/>
    <w:rsid w:val="0061787F"/>
    <w:rsid w:val="00620A05"/>
    <w:rsid w:val="00622D7E"/>
    <w:rsid w:val="00623436"/>
    <w:rsid w:val="00625472"/>
    <w:rsid w:val="006272DD"/>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67F80"/>
    <w:rsid w:val="00673285"/>
    <w:rsid w:val="00674964"/>
    <w:rsid w:val="00675B48"/>
    <w:rsid w:val="0067632D"/>
    <w:rsid w:val="00680050"/>
    <w:rsid w:val="00680543"/>
    <w:rsid w:val="006808C7"/>
    <w:rsid w:val="00680B7E"/>
    <w:rsid w:val="00683124"/>
    <w:rsid w:val="00683B94"/>
    <w:rsid w:val="00683E3C"/>
    <w:rsid w:val="00686692"/>
    <w:rsid w:val="00693033"/>
    <w:rsid w:val="00693321"/>
    <w:rsid w:val="00694363"/>
    <w:rsid w:val="00694893"/>
    <w:rsid w:val="00694DD9"/>
    <w:rsid w:val="0069603B"/>
    <w:rsid w:val="006A042E"/>
    <w:rsid w:val="006A12B1"/>
    <w:rsid w:val="006A414A"/>
    <w:rsid w:val="006A52E8"/>
    <w:rsid w:val="006A5F42"/>
    <w:rsid w:val="006A6103"/>
    <w:rsid w:val="006B03E3"/>
    <w:rsid w:val="006B10ED"/>
    <w:rsid w:val="006B156A"/>
    <w:rsid w:val="006B366A"/>
    <w:rsid w:val="006B51B2"/>
    <w:rsid w:val="006B5B60"/>
    <w:rsid w:val="006B6DA6"/>
    <w:rsid w:val="006C17A0"/>
    <w:rsid w:val="006C3869"/>
    <w:rsid w:val="006C4B1C"/>
    <w:rsid w:val="006C5F00"/>
    <w:rsid w:val="006D08BD"/>
    <w:rsid w:val="006D2502"/>
    <w:rsid w:val="006D27E3"/>
    <w:rsid w:val="006D4135"/>
    <w:rsid w:val="006D579B"/>
    <w:rsid w:val="006E0653"/>
    <w:rsid w:val="006E09F2"/>
    <w:rsid w:val="006E2BF6"/>
    <w:rsid w:val="006E3CCC"/>
    <w:rsid w:val="006E3DF1"/>
    <w:rsid w:val="006E4855"/>
    <w:rsid w:val="006E5515"/>
    <w:rsid w:val="006E5805"/>
    <w:rsid w:val="006E721C"/>
    <w:rsid w:val="006E7ADF"/>
    <w:rsid w:val="006F170C"/>
    <w:rsid w:val="006F3EE2"/>
    <w:rsid w:val="006F426A"/>
    <w:rsid w:val="006F5424"/>
    <w:rsid w:val="006F66ED"/>
    <w:rsid w:val="00700CBD"/>
    <w:rsid w:val="007028C7"/>
    <w:rsid w:val="00704462"/>
    <w:rsid w:val="0070743B"/>
    <w:rsid w:val="00710B52"/>
    <w:rsid w:val="00710C7E"/>
    <w:rsid w:val="007112FB"/>
    <w:rsid w:val="00711E12"/>
    <w:rsid w:val="007120CE"/>
    <w:rsid w:val="00712E0E"/>
    <w:rsid w:val="00717E9A"/>
    <w:rsid w:val="007217A7"/>
    <w:rsid w:val="00724CAD"/>
    <w:rsid w:val="0072732C"/>
    <w:rsid w:val="00727B84"/>
    <w:rsid w:val="00727BF6"/>
    <w:rsid w:val="00733BCC"/>
    <w:rsid w:val="00733DE0"/>
    <w:rsid w:val="007357C5"/>
    <w:rsid w:val="00737269"/>
    <w:rsid w:val="007376B8"/>
    <w:rsid w:val="0074031F"/>
    <w:rsid w:val="0074032D"/>
    <w:rsid w:val="00740D25"/>
    <w:rsid w:val="00741328"/>
    <w:rsid w:val="00741BBA"/>
    <w:rsid w:val="00745C4B"/>
    <w:rsid w:val="007465A4"/>
    <w:rsid w:val="00747B3E"/>
    <w:rsid w:val="00751727"/>
    <w:rsid w:val="00752569"/>
    <w:rsid w:val="007530DA"/>
    <w:rsid w:val="00753220"/>
    <w:rsid w:val="00754103"/>
    <w:rsid w:val="00755D73"/>
    <w:rsid w:val="0075696E"/>
    <w:rsid w:val="00756F76"/>
    <w:rsid w:val="00761D03"/>
    <w:rsid w:val="00762644"/>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331A"/>
    <w:rsid w:val="0079430D"/>
    <w:rsid w:val="0079440A"/>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5581"/>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50B"/>
    <w:rsid w:val="007F5777"/>
    <w:rsid w:val="007F6AB0"/>
    <w:rsid w:val="008000EB"/>
    <w:rsid w:val="008006F9"/>
    <w:rsid w:val="0080329B"/>
    <w:rsid w:val="00803805"/>
    <w:rsid w:val="0080582D"/>
    <w:rsid w:val="0080756C"/>
    <w:rsid w:val="0081325F"/>
    <w:rsid w:val="008139DB"/>
    <w:rsid w:val="00813E50"/>
    <w:rsid w:val="00821BEA"/>
    <w:rsid w:val="00822758"/>
    <w:rsid w:val="00822834"/>
    <w:rsid w:val="0082594B"/>
    <w:rsid w:val="00826293"/>
    <w:rsid w:val="00827ECB"/>
    <w:rsid w:val="0083006F"/>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676D"/>
    <w:rsid w:val="00877468"/>
    <w:rsid w:val="00880180"/>
    <w:rsid w:val="008819F6"/>
    <w:rsid w:val="00881F71"/>
    <w:rsid w:val="00884688"/>
    <w:rsid w:val="00885C6F"/>
    <w:rsid w:val="00886604"/>
    <w:rsid w:val="00887146"/>
    <w:rsid w:val="00887874"/>
    <w:rsid w:val="008926EA"/>
    <w:rsid w:val="008941DB"/>
    <w:rsid w:val="008948E0"/>
    <w:rsid w:val="00894C85"/>
    <w:rsid w:val="00895C45"/>
    <w:rsid w:val="008979B9"/>
    <w:rsid w:val="008A123A"/>
    <w:rsid w:val="008A16EA"/>
    <w:rsid w:val="008B0C2F"/>
    <w:rsid w:val="008B6162"/>
    <w:rsid w:val="008C04BB"/>
    <w:rsid w:val="008C04DF"/>
    <w:rsid w:val="008C1714"/>
    <w:rsid w:val="008C1971"/>
    <w:rsid w:val="008C21B1"/>
    <w:rsid w:val="008C4543"/>
    <w:rsid w:val="008C4FE8"/>
    <w:rsid w:val="008D07D3"/>
    <w:rsid w:val="008D2CAF"/>
    <w:rsid w:val="008D3ACE"/>
    <w:rsid w:val="008D51CC"/>
    <w:rsid w:val="008D7FF3"/>
    <w:rsid w:val="008E17B1"/>
    <w:rsid w:val="008E20C1"/>
    <w:rsid w:val="008E4F95"/>
    <w:rsid w:val="008F4D52"/>
    <w:rsid w:val="008F4E41"/>
    <w:rsid w:val="00903E5D"/>
    <w:rsid w:val="0090408D"/>
    <w:rsid w:val="00904DB6"/>
    <w:rsid w:val="00904E6B"/>
    <w:rsid w:val="009058E7"/>
    <w:rsid w:val="00906EEC"/>
    <w:rsid w:val="00914204"/>
    <w:rsid w:val="009144B4"/>
    <w:rsid w:val="00915C7E"/>
    <w:rsid w:val="00922260"/>
    <w:rsid w:val="00922606"/>
    <w:rsid w:val="009228AD"/>
    <w:rsid w:val="00922A90"/>
    <w:rsid w:val="00922B83"/>
    <w:rsid w:val="00922D31"/>
    <w:rsid w:val="0092559F"/>
    <w:rsid w:val="009277BB"/>
    <w:rsid w:val="0093007F"/>
    <w:rsid w:val="00930157"/>
    <w:rsid w:val="00931141"/>
    <w:rsid w:val="0093182D"/>
    <w:rsid w:val="0093462E"/>
    <w:rsid w:val="00935665"/>
    <w:rsid w:val="00935B30"/>
    <w:rsid w:val="00936A4E"/>
    <w:rsid w:val="00936FBD"/>
    <w:rsid w:val="00940AD0"/>
    <w:rsid w:val="00941580"/>
    <w:rsid w:val="009424F9"/>
    <w:rsid w:val="00942EC0"/>
    <w:rsid w:val="009439A2"/>
    <w:rsid w:val="00944E0C"/>
    <w:rsid w:val="009451EE"/>
    <w:rsid w:val="0094578D"/>
    <w:rsid w:val="00947D27"/>
    <w:rsid w:val="00950D81"/>
    <w:rsid w:val="00951B95"/>
    <w:rsid w:val="00952CB2"/>
    <w:rsid w:val="009543EB"/>
    <w:rsid w:val="009549A5"/>
    <w:rsid w:val="00957144"/>
    <w:rsid w:val="0096164A"/>
    <w:rsid w:val="00961FB4"/>
    <w:rsid w:val="009623AB"/>
    <w:rsid w:val="00964F4B"/>
    <w:rsid w:val="00965EAC"/>
    <w:rsid w:val="00967F24"/>
    <w:rsid w:val="00970A6B"/>
    <w:rsid w:val="00971178"/>
    <w:rsid w:val="009742D3"/>
    <w:rsid w:val="009750BB"/>
    <w:rsid w:val="00975E13"/>
    <w:rsid w:val="009763C4"/>
    <w:rsid w:val="00976D57"/>
    <w:rsid w:val="009771C5"/>
    <w:rsid w:val="009803F1"/>
    <w:rsid w:val="00980D5A"/>
    <w:rsid w:val="0098176E"/>
    <w:rsid w:val="009832B9"/>
    <w:rsid w:val="00983544"/>
    <w:rsid w:val="009844F7"/>
    <w:rsid w:val="00985686"/>
    <w:rsid w:val="00987536"/>
    <w:rsid w:val="00987810"/>
    <w:rsid w:val="00990192"/>
    <w:rsid w:val="009904CD"/>
    <w:rsid w:val="0099079E"/>
    <w:rsid w:val="00990902"/>
    <w:rsid w:val="00991DC3"/>
    <w:rsid w:val="00995010"/>
    <w:rsid w:val="00995FFD"/>
    <w:rsid w:val="009A45B0"/>
    <w:rsid w:val="009A6A6F"/>
    <w:rsid w:val="009A6D51"/>
    <w:rsid w:val="009A7ED9"/>
    <w:rsid w:val="009B1737"/>
    <w:rsid w:val="009B1B69"/>
    <w:rsid w:val="009B4029"/>
    <w:rsid w:val="009B518B"/>
    <w:rsid w:val="009C31B1"/>
    <w:rsid w:val="009C470D"/>
    <w:rsid w:val="009C638B"/>
    <w:rsid w:val="009D1BFF"/>
    <w:rsid w:val="009D1FF0"/>
    <w:rsid w:val="009D2696"/>
    <w:rsid w:val="009D3626"/>
    <w:rsid w:val="009D5BFD"/>
    <w:rsid w:val="009D68FB"/>
    <w:rsid w:val="009E04B3"/>
    <w:rsid w:val="009E0DFC"/>
    <w:rsid w:val="009E1D10"/>
    <w:rsid w:val="009E47BF"/>
    <w:rsid w:val="009E5B74"/>
    <w:rsid w:val="009E7C14"/>
    <w:rsid w:val="009F1266"/>
    <w:rsid w:val="009F419C"/>
    <w:rsid w:val="009F43E0"/>
    <w:rsid w:val="009F65EF"/>
    <w:rsid w:val="009F6CBB"/>
    <w:rsid w:val="00A00866"/>
    <w:rsid w:val="00A025E5"/>
    <w:rsid w:val="00A055A5"/>
    <w:rsid w:val="00A06703"/>
    <w:rsid w:val="00A12A7C"/>
    <w:rsid w:val="00A12C0F"/>
    <w:rsid w:val="00A1330E"/>
    <w:rsid w:val="00A1461F"/>
    <w:rsid w:val="00A14E4B"/>
    <w:rsid w:val="00A20E8F"/>
    <w:rsid w:val="00A2225B"/>
    <w:rsid w:val="00A22DCF"/>
    <w:rsid w:val="00A22DFD"/>
    <w:rsid w:val="00A25562"/>
    <w:rsid w:val="00A27667"/>
    <w:rsid w:val="00A340C0"/>
    <w:rsid w:val="00A36676"/>
    <w:rsid w:val="00A375DC"/>
    <w:rsid w:val="00A402A1"/>
    <w:rsid w:val="00A40E70"/>
    <w:rsid w:val="00A43154"/>
    <w:rsid w:val="00A44175"/>
    <w:rsid w:val="00A466F6"/>
    <w:rsid w:val="00A46A2D"/>
    <w:rsid w:val="00A50D22"/>
    <w:rsid w:val="00A512C3"/>
    <w:rsid w:val="00A52A4C"/>
    <w:rsid w:val="00A571FE"/>
    <w:rsid w:val="00A60395"/>
    <w:rsid w:val="00A622B3"/>
    <w:rsid w:val="00A6287E"/>
    <w:rsid w:val="00A63B8B"/>
    <w:rsid w:val="00A71E37"/>
    <w:rsid w:val="00A73CA4"/>
    <w:rsid w:val="00A76CE0"/>
    <w:rsid w:val="00A77880"/>
    <w:rsid w:val="00A77C2C"/>
    <w:rsid w:val="00A80062"/>
    <w:rsid w:val="00A804CD"/>
    <w:rsid w:val="00A83F90"/>
    <w:rsid w:val="00A841CC"/>
    <w:rsid w:val="00A856EB"/>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B771D"/>
    <w:rsid w:val="00AC079B"/>
    <w:rsid w:val="00AC158A"/>
    <w:rsid w:val="00AC239F"/>
    <w:rsid w:val="00AC2E11"/>
    <w:rsid w:val="00AC4F34"/>
    <w:rsid w:val="00AC6EC2"/>
    <w:rsid w:val="00AC7C69"/>
    <w:rsid w:val="00AD0E41"/>
    <w:rsid w:val="00AD242F"/>
    <w:rsid w:val="00AD2EE7"/>
    <w:rsid w:val="00AE28BC"/>
    <w:rsid w:val="00AE3A63"/>
    <w:rsid w:val="00AE4552"/>
    <w:rsid w:val="00AE4E4A"/>
    <w:rsid w:val="00AE5435"/>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7973"/>
    <w:rsid w:val="00B20CFB"/>
    <w:rsid w:val="00B222EE"/>
    <w:rsid w:val="00B236EC"/>
    <w:rsid w:val="00B23F8B"/>
    <w:rsid w:val="00B243FE"/>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6B7"/>
    <w:rsid w:val="00B63C3B"/>
    <w:rsid w:val="00B63C73"/>
    <w:rsid w:val="00B65BCF"/>
    <w:rsid w:val="00B672B3"/>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6694"/>
    <w:rsid w:val="00BA7232"/>
    <w:rsid w:val="00BA77D6"/>
    <w:rsid w:val="00BB3493"/>
    <w:rsid w:val="00BB4389"/>
    <w:rsid w:val="00BB5884"/>
    <w:rsid w:val="00BB61BE"/>
    <w:rsid w:val="00BB7431"/>
    <w:rsid w:val="00BB7BCE"/>
    <w:rsid w:val="00BC0B6D"/>
    <w:rsid w:val="00BC2797"/>
    <w:rsid w:val="00BC4227"/>
    <w:rsid w:val="00BC48D2"/>
    <w:rsid w:val="00BC5915"/>
    <w:rsid w:val="00BC788A"/>
    <w:rsid w:val="00BD1366"/>
    <w:rsid w:val="00BD3419"/>
    <w:rsid w:val="00BD43E5"/>
    <w:rsid w:val="00BD4824"/>
    <w:rsid w:val="00BD59E3"/>
    <w:rsid w:val="00BD7FD7"/>
    <w:rsid w:val="00BE0315"/>
    <w:rsid w:val="00BE05F0"/>
    <w:rsid w:val="00BE06CF"/>
    <w:rsid w:val="00BE0C8F"/>
    <w:rsid w:val="00BE1772"/>
    <w:rsid w:val="00BE1DEB"/>
    <w:rsid w:val="00BF0E8E"/>
    <w:rsid w:val="00BF0F7C"/>
    <w:rsid w:val="00BF16E5"/>
    <w:rsid w:val="00BF1A7F"/>
    <w:rsid w:val="00BF2319"/>
    <w:rsid w:val="00BF794E"/>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4712"/>
    <w:rsid w:val="00C277EE"/>
    <w:rsid w:val="00C31702"/>
    <w:rsid w:val="00C322F1"/>
    <w:rsid w:val="00C33284"/>
    <w:rsid w:val="00C351D1"/>
    <w:rsid w:val="00C35844"/>
    <w:rsid w:val="00C371FA"/>
    <w:rsid w:val="00C41B20"/>
    <w:rsid w:val="00C4319E"/>
    <w:rsid w:val="00C449AF"/>
    <w:rsid w:val="00C45324"/>
    <w:rsid w:val="00C46019"/>
    <w:rsid w:val="00C46F61"/>
    <w:rsid w:val="00C474EF"/>
    <w:rsid w:val="00C478CB"/>
    <w:rsid w:val="00C47BB2"/>
    <w:rsid w:val="00C47CF0"/>
    <w:rsid w:val="00C51C28"/>
    <w:rsid w:val="00C532B3"/>
    <w:rsid w:val="00C53456"/>
    <w:rsid w:val="00C55B69"/>
    <w:rsid w:val="00C57922"/>
    <w:rsid w:val="00C60C2D"/>
    <w:rsid w:val="00C61B57"/>
    <w:rsid w:val="00C636C5"/>
    <w:rsid w:val="00C63F84"/>
    <w:rsid w:val="00C6485F"/>
    <w:rsid w:val="00C654CB"/>
    <w:rsid w:val="00C65DE0"/>
    <w:rsid w:val="00C667E9"/>
    <w:rsid w:val="00C70043"/>
    <w:rsid w:val="00C70B96"/>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DF7"/>
    <w:rsid w:val="00CA0560"/>
    <w:rsid w:val="00CA1A6A"/>
    <w:rsid w:val="00CA6108"/>
    <w:rsid w:val="00CA664F"/>
    <w:rsid w:val="00CA7867"/>
    <w:rsid w:val="00CB1D8D"/>
    <w:rsid w:val="00CB4667"/>
    <w:rsid w:val="00CB4E3C"/>
    <w:rsid w:val="00CB766B"/>
    <w:rsid w:val="00CC0061"/>
    <w:rsid w:val="00CC0706"/>
    <w:rsid w:val="00CC356D"/>
    <w:rsid w:val="00CC67BB"/>
    <w:rsid w:val="00CC6B16"/>
    <w:rsid w:val="00CD109D"/>
    <w:rsid w:val="00CD1E9D"/>
    <w:rsid w:val="00CD42DA"/>
    <w:rsid w:val="00CD60AD"/>
    <w:rsid w:val="00CD6ABB"/>
    <w:rsid w:val="00CE1EEE"/>
    <w:rsid w:val="00CE5CF2"/>
    <w:rsid w:val="00CE6167"/>
    <w:rsid w:val="00CE6D92"/>
    <w:rsid w:val="00CE7E6A"/>
    <w:rsid w:val="00CF13B6"/>
    <w:rsid w:val="00D00696"/>
    <w:rsid w:val="00D00A5D"/>
    <w:rsid w:val="00D00A87"/>
    <w:rsid w:val="00D0210E"/>
    <w:rsid w:val="00D027D4"/>
    <w:rsid w:val="00D02F2F"/>
    <w:rsid w:val="00D03303"/>
    <w:rsid w:val="00D03F38"/>
    <w:rsid w:val="00D05A6C"/>
    <w:rsid w:val="00D1010E"/>
    <w:rsid w:val="00D1074E"/>
    <w:rsid w:val="00D11272"/>
    <w:rsid w:val="00D12D15"/>
    <w:rsid w:val="00D13087"/>
    <w:rsid w:val="00D15854"/>
    <w:rsid w:val="00D16FA0"/>
    <w:rsid w:val="00D17875"/>
    <w:rsid w:val="00D2214D"/>
    <w:rsid w:val="00D2604C"/>
    <w:rsid w:val="00D26DCE"/>
    <w:rsid w:val="00D30201"/>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292E"/>
    <w:rsid w:val="00D5458D"/>
    <w:rsid w:val="00D5491C"/>
    <w:rsid w:val="00D554E8"/>
    <w:rsid w:val="00D5748E"/>
    <w:rsid w:val="00D612A9"/>
    <w:rsid w:val="00D61FEF"/>
    <w:rsid w:val="00D63236"/>
    <w:rsid w:val="00D64067"/>
    <w:rsid w:val="00D66935"/>
    <w:rsid w:val="00D675E3"/>
    <w:rsid w:val="00D72CD7"/>
    <w:rsid w:val="00D74924"/>
    <w:rsid w:val="00D76099"/>
    <w:rsid w:val="00D80021"/>
    <w:rsid w:val="00D804B8"/>
    <w:rsid w:val="00D8114A"/>
    <w:rsid w:val="00D8415D"/>
    <w:rsid w:val="00D84BF2"/>
    <w:rsid w:val="00D8724C"/>
    <w:rsid w:val="00D903DE"/>
    <w:rsid w:val="00D92503"/>
    <w:rsid w:val="00D938C1"/>
    <w:rsid w:val="00D94FEF"/>
    <w:rsid w:val="00DA0A79"/>
    <w:rsid w:val="00DA2494"/>
    <w:rsid w:val="00DA47A8"/>
    <w:rsid w:val="00DA520E"/>
    <w:rsid w:val="00DA5235"/>
    <w:rsid w:val="00DA72B3"/>
    <w:rsid w:val="00DB206B"/>
    <w:rsid w:val="00DB3592"/>
    <w:rsid w:val="00DB3751"/>
    <w:rsid w:val="00DB3D26"/>
    <w:rsid w:val="00DB4338"/>
    <w:rsid w:val="00DB4669"/>
    <w:rsid w:val="00DB4C93"/>
    <w:rsid w:val="00DB4FB2"/>
    <w:rsid w:val="00DB64EF"/>
    <w:rsid w:val="00DC23E5"/>
    <w:rsid w:val="00DC3F8A"/>
    <w:rsid w:val="00DC79CF"/>
    <w:rsid w:val="00DC7C87"/>
    <w:rsid w:val="00DD2144"/>
    <w:rsid w:val="00DD3355"/>
    <w:rsid w:val="00DD3603"/>
    <w:rsid w:val="00DD46E9"/>
    <w:rsid w:val="00DE0D00"/>
    <w:rsid w:val="00DE16CD"/>
    <w:rsid w:val="00DE6492"/>
    <w:rsid w:val="00DE651B"/>
    <w:rsid w:val="00DE7625"/>
    <w:rsid w:val="00DF09DA"/>
    <w:rsid w:val="00DF1B85"/>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0B0"/>
    <w:rsid w:val="00E139D5"/>
    <w:rsid w:val="00E14CA5"/>
    <w:rsid w:val="00E152DF"/>
    <w:rsid w:val="00E22D1B"/>
    <w:rsid w:val="00E235F5"/>
    <w:rsid w:val="00E23783"/>
    <w:rsid w:val="00E245DD"/>
    <w:rsid w:val="00E251E0"/>
    <w:rsid w:val="00E26411"/>
    <w:rsid w:val="00E306E7"/>
    <w:rsid w:val="00E307B6"/>
    <w:rsid w:val="00E31E10"/>
    <w:rsid w:val="00E31F10"/>
    <w:rsid w:val="00E34D7E"/>
    <w:rsid w:val="00E3678E"/>
    <w:rsid w:val="00E37234"/>
    <w:rsid w:val="00E41AD6"/>
    <w:rsid w:val="00E42017"/>
    <w:rsid w:val="00E42730"/>
    <w:rsid w:val="00E44631"/>
    <w:rsid w:val="00E46268"/>
    <w:rsid w:val="00E473F9"/>
    <w:rsid w:val="00E53A8F"/>
    <w:rsid w:val="00E552F7"/>
    <w:rsid w:val="00E55854"/>
    <w:rsid w:val="00E56836"/>
    <w:rsid w:val="00E57624"/>
    <w:rsid w:val="00E61DAB"/>
    <w:rsid w:val="00E628AD"/>
    <w:rsid w:val="00E64339"/>
    <w:rsid w:val="00E665E1"/>
    <w:rsid w:val="00E677BD"/>
    <w:rsid w:val="00E70C44"/>
    <w:rsid w:val="00E72B6E"/>
    <w:rsid w:val="00E7438B"/>
    <w:rsid w:val="00E80CDA"/>
    <w:rsid w:val="00E812E9"/>
    <w:rsid w:val="00E84061"/>
    <w:rsid w:val="00E8445B"/>
    <w:rsid w:val="00E85E3E"/>
    <w:rsid w:val="00E86C3D"/>
    <w:rsid w:val="00E872A7"/>
    <w:rsid w:val="00E94E26"/>
    <w:rsid w:val="00E956A8"/>
    <w:rsid w:val="00E963AD"/>
    <w:rsid w:val="00E96685"/>
    <w:rsid w:val="00EA0604"/>
    <w:rsid w:val="00EA18CD"/>
    <w:rsid w:val="00EA19E9"/>
    <w:rsid w:val="00EA22FF"/>
    <w:rsid w:val="00EA25CD"/>
    <w:rsid w:val="00EA268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B0E"/>
    <w:rsid w:val="00EE198A"/>
    <w:rsid w:val="00EE1F4D"/>
    <w:rsid w:val="00EE220A"/>
    <w:rsid w:val="00EE2853"/>
    <w:rsid w:val="00EE2EBF"/>
    <w:rsid w:val="00EE300B"/>
    <w:rsid w:val="00EE3DDC"/>
    <w:rsid w:val="00EE5E15"/>
    <w:rsid w:val="00EE7304"/>
    <w:rsid w:val="00EE77C8"/>
    <w:rsid w:val="00EF07F1"/>
    <w:rsid w:val="00EF2808"/>
    <w:rsid w:val="00EF3C05"/>
    <w:rsid w:val="00EF4C27"/>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500"/>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5C9A"/>
    <w:rsid w:val="00F669C5"/>
    <w:rsid w:val="00F72DEA"/>
    <w:rsid w:val="00F77F40"/>
    <w:rsid w:val="00F803B0"/>
    <w:rsid w:val="00F80683"/>
    <w:rsid w:val="00F8092E"/>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C12F8"/>
    <w:rsid w:val="00FC13A9"/>
    <w:rsid w:val="00FC23AE"/>
    <w:rsid w:val="00FC25B6"/>
    <w:rsid w:val="00FC31E2"/>
    <w:rsid w:val="00FC37BF"/>
    <w:rsid w:val="00FC3A0E"/>
    <w:rsid w:val="00FC4B44"/>
    <w:rsid w:val="00FC5AD8"/>
    <w:rsid w:val="00FD0A3A"/>
    <w:rsid w:val="00FD16AF"/>
    <w:rsid w:val="00FD1F4D"/>
    <w:rsid w:val="00FD2A3E"/>
    <w:rsid w:val="00FD4342"/>
    <w:rsid w:val="00FD69FE"/>
    <w:rsid w:val="00FD7077"/>
    <w:rsid w:val="00FE196D"/>
    <w:rsid w:val="00FE1AB9"/>
    <w:rsid w:val="00FE203F"/>
    <w:rsid w:val="00FE5B7C"/>
    <w:rsid w:val="00FE5BBC"/>
    <w:rsid w:val="00FE785C"/>
    <w:rsid w:val="00FF507F"/>
    <w:rsid w:val="00FF649E"/>
    <w:rsid w:val="00FF6796"/>
    <w:rsid w:val="00FF6FCC"/>
    <w:rsid w:val="00FF6FE3"/>
    <w:rsid w:val="01D53CA3"/>
    <w:rsid w:val="04E1032D"/>
    <w:rsid w:val="084C2EB7"/>
    <w:rsid w:val="08642313"/>
    <w:rsid w:val="0C1D33D7"/>
    <w:rsid w:val="0C972069"/>
    <w:rsid w:val="0DCA7DFA"/>
    <w:rsid w:val="13196F9A"/>
    <w:rsid w:val="145F2A1D"/>
    <w:rsid w:val="151E3032"/>
    <w:rsid w:val="1BAD79A8"/>
    <w:rsid w:val="1F1F2F16"/>
    <w:rsid w:val="1F5250DD"/>
    <w:rsid w:val="2036196F"/>
    <w:rsid w:val="20634E71"/>
    <w:rsid w:val="212B2B8D"/>
    <w:rsid w:val="21A12D28"/>
    <w:rsid w:val="22054E72"/>
    <w:rsid w:val="235B2475"/>
    <w:rsid w:val="25C565C5"/>
    <w:rsid w:val="288104DE"/>
    <w:rsid w:val="28874696"/>
    <w:rsid w:val="29341A00"/>
    <w:rsid w:val="297A7304"/>
    <w:rsid w:val="2F33075F"/>
    <w:rsid w:val="313461A0"/>
    <w:rsid w:val="340F4D78"/>
    <w:rsid w:val="36961BDF"/>
    <w:rsid w:val="37942DD7"/>
    <w:rsid w:val="37A21EDE"/>
    <w:rsid w:val="3DF6186C"/>
    <w:rsid w:val="3F462C17"/>
    <w:rsid w:val="44CF0168"/>
    <w:rsid w:val="4569406F"/>
    <w:rsid w:val="45C6642B"/>
    <w:rsid w:val="48BA4B36"/>
    <w:rsid w:val="4A5022B3"/>
    <w:rsid w:val="4A616A40"/>
    <w:rsid w:val="4EBE0A45"/>
    <w:rsid w:val="524E071C"/>
    <w:rsid w:val="53462ED2"/>
    <w:rsid w:val="583E0E80"/>
    <w:rsid w:val="59255314"/>
    <w:rsid w:val="59591556"/>
    <w:rsid w:val="5D8C101C"/>
    <w:rsid w:val="5E835348"/>
    <w:rsid w:val="5F532C01"/>
    <w:rsid w:val="61A17A61"/>
    <w:rsid w:val="634F32C9"/>
    <w:rsid w:val="68C951F2"/>
    <w:rsid w:val="696033D5"/>
    <w:rsid w:val="69A03380"/>
    <w:rsid w:val="6D9555D8"/>
    <w:rsid w:val="6DDD37FD"/>
    <w:rsid w:val="6E1E5D7E"/>
    <w:rsid w:val="6EF57679"/>
    <w:rsid w:val="6FE004AB"/>
    <w:rsid w:val="7C87641C"/>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5"/>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1"/>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paragraph" w:styleId="4">
    <w:name w:val="heading 3"/>
    <w:basedOn w:val="1"/>
    <w:next w:val="1"/>
    <w:link w:val="60"/>
    <w:semiHidden/>
    <w:unhideWhenUsed/>
    <w:qFormat/>
    <w:uiPriority w:val="0"/>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13">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rPr>
      <w:rFonts w:ascii="Times New Roman" w:hAnsi="Times New Roman" w:eastAsia="Times New Roman" w:cs="Times New Roman"/>
      <w:sz w:val="15"/>
      <w:szCs w:val="15"/>
      <w:lang w:val="pt-PT" w:eastAsia="pt-PT" w:bidi="pt-PT"/>
    </w:rPr>
  </w:style>
  <w:style w:type="paragraph" w:styleId="6">
    <w:name w:val="annotation text"/>
    <w:basedOn w:val="1"/>
    <w:link w:val="29"/>
    <w:unhideWhenUsed/>
    <w:qFormat/>
    <w:uiPriority w:val="99"/>
    <w:rPr>
      <w:szCs w:val="20"/>
    </w:rPr>
  </w:style>
  <w:style w:type="paragraph" w:styleId="7">
    <w:name w:val="List Bullet 5"/>
    <w:basedOn w:val="1"/>
    <w:qFormat/>
    <w:uiPriority w:val="0"/>
    <w:pPr>
      <w:numPr>
        <w:ilvl w:val="0"/>
        <w:numId w:val="1"/>
      </w:numPr>
      <w:contextualSpacing/>
    </w:pPr>
  </w:style>
  <w:style w:type="paragraph" w:styleId="8">
    <w:name w:val="Normal (Web)"/>
    <w:basedOn w:val="1"/>
    <w:qFormat/>
    <w:uiPriority w:val="99"/>
    <w:pPr>
      <w:spacing w:before="100" w:beforeAutospacing="1" w:after="100" w:afterAutospacing="1"/>
    </w:pPr>
    <w:rPr>
      <w:rFonts w:ascii="Times New Roman" w:hAnsi="Times New Roman" w:cs="Times New Roman"/>
    </w:rPr>
  </w:style>
  <w:style w:type="paragraph" w:styleId="9">
    <w:name w:val="header"/>
    <w:basedOn w:val="1"/>
    <w:link w:val="32"/>
    <w:unhideWhenUsed/>
    <w:qFormat/>
    <w:uiPriority w:val="0"/>
    <w:pPr>
      <w:tabs>
        <w:tab w:val="center" w:pos="4252"/>
        <w:tab w:val="right" w:pos="8504"/>
      </w:tabs>
    </w:pPr>
  </w:style>
  <w:style w:type="paragraph" w:styleId="10">
    <w:name w:val="annotation subject"/>
    <w:basedOn w:val="6"/>
    <w:next w:val="6"/>
    <w:link w:val="30"/>
    <w:semiHidden/>
    <w:unhideWhenUsed/>
    <w:uiPriority w:val="0"/>
    <w:rPr>
      <w:b/>
      <w:bCs/>
    </w:rPr>
  </w:style>
  <w:style w:type="paragraph" w:styleId="11">
    <w:name w:val="footer"/>
    <w:basedOn w:val="1"/>
    <w:link w:val="33"/>
    <w:unhideWhenUsed/>
    <w:qFormat/>
    <w:uiPriority w:val="99"/>
    <w:pPr>
      <w:tabs>
        <w:tab w:val="center" w:pos="4252"/>
        <w:tab w:val="right" w:pos="8504"/>
      </w:tabs>
    </w:pPr>
  </w:style>
  <w:style w:type="paragraph" w:styleId="12">
    <w:name w:val="Balloon Text"/>
    <w:basedOn w:val="1"/>
    <w:link w:val="20"/>
    <w:qFormat/>
    <w:uiPriority w:val="0"/>
    <w:rPr>
      <w:rFonts w:ascii="Tahoma" w:hAnsi="Tahoma" w:cs="Times New Roman"/>
      <w:sz w:val="16"/>
      <w:szCs w:val="16"/>
      <w:lang w:val="zh-CN" w:eastAsia="zh-CN"/>
    </w:rPr>
  </w:style>
  <w:style w:type="character" w:styleId="14">
    <w:name w:val="Strong"/>
    <w:basedOn w:val="13"/>
    <w:qFormat/>
    <w:uiPriority w:val="22"/>
    <w:rPr>
      <w:b/>
      <w:bCs/>
    </w:rPr>
  </w:style>
  <w:style w:type="character" w:styleId="15">
    <w:name w:val="annotation reference"/>
    <w:basedOn w:val="13"/>
    <w:semiHidden/>
    <w:unhideWhenUsed/>
    <w:qFormat/>
    <w:uiPriority w:val="99"/>
    <w:rPr>
      <w:sz w:val="16"/>
      <w:szCs w:val="16"/>
    </w:rPr>
  </w:style>
  <w:style w:type="character" w:styleId="16">
    <w:name w:val="Hyperlink"/>
    <w:qFormat/>
    <w:uiPriority w:val="0"/>
    <w:rPr>
      <w:color w:val="000080"/>
      <w:u w:val="single"/>
    </w:rPr>
  </w:style>
  <w:style w:type="table" w:styleId="18">
    <w:name w:val="Table Grid"/>
    <w:basedOn w:val="17"/>
    <w:qFormat/>
    <w:uiPriority w:val="3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9">
    <w:name w:val="List Paragraph"/>
    <w:basedOn w:val="1"/>
    <w:qFormat/>
    <w:uiPriority w:val="34"/>
    <w:pPr>
      <w:ind w:left="720"/>
      <w:contextualSpacing/>
    </w:pPr>
  </w:style>
  <w:style w:type="character" w:customStyle="1" w:styleId="20">
    <w:name w:val="Texto de balão Char"/>
    <w:link w:val="12"/>
    <w:qFormat/>
    <w:uiPriority w:val="0"/>
    <w:rPr>
      <w:rFonts w:ascii="Tahoma" w:hAnsi="Tahoma" w:cs="Tahoma"/>
      <w:sz w:val="16"/>
      <w:szCs w:val="16"/>
    </w:rPr>
  </w:style>
  <w:style w:type="character" w:customStyle="1" w:styleId="21">
    <w:name w:val="Título 2 Char"/>
    <w:link w:val="3"/>
    <w:qFormat/>
    <w:uiPriority w:val="0"/>
    <w:rPr>
      <w:b/>
      <w:color w:val="000000"/>
      <w:sz w:val="24"/>
    </w:rPr>
  </w:style>
  <w:style w:type="paragraph" w:customStyle="1" w:styleId="22">
    <w:name w:val="Nível 2"/>
    <w:basedOn w:val="1"/>
    <w:next w:val="1"/>
    <w:qFormat/>
    <w:uiPriority w:val="0"/>
    <w:pPr>
      <w:spacing w:after="120"/>
      <w:jc w:val="both"/>
    </w:pPr>
    <w:rPr>
      <w:rFonts w:cs="Times New Roman"/>
      <w:b/>
      <w:szCs w:val="20"/>
    </w:rPr>
  </w:style>
  <w:style w:type="character" w:customStyle="1" w:styleId="23">
    <w:name w:val="normal__char1"/>
    <w:qFormat/>
    <w:uiPriority w:val="0"/>
    <w:rPr>
      <w:rFonts w:hint="default" w:ascii="Arial" w:hAnsi="Arial" w:cs="Arial"/>
      <w:sz w:val="24"/>
      <w:szCs w:val="24"/>
      <w:u w:val="none"/>
    </w:rPr>
  </w:style>
  <w:style w:type="character" w:customStyle="1" w:styleId="24">
    <w:name w:val="apple-style-span"/>
    <w:basedOn w:val="13"/>
    <w:uiPriority w:val="0"/>
  </w:style>
  <w:style w:type="paragraph" w:styleId="25">
    <w:name w:val="Quote"/>
    <w:basedOn w:val="1"/>
    <w:next w:val="1"/>
    <w:link w:val="26"/>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6">
    <w:name w:val="Citação Char"/>
    <w:link w:val="25"/>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7">
    <w:name w:val="citação 2"/>
    <w:basedOn w:val="25"/>
    <w:link w:val="28"/>
    <w:qFormat/>
    <w:uiPriority w:val="0"/>
    <w:rPr>
      <w:szCs w:val="20"/>
    </w:rPr>
  </w:style>
  <w:style w:type="character" w:customStyle="1" w:styleId="28">
    <w:name w:val="citação 2 Char"/>
    <w:basedOn w:val="26"/>
    <w:link w:val="27"/>
    <w:qFormat/>
    <w:uiPriority w:val="0"/>
    <w:rPr>
      <w:rFonts w:ascii="Ecofont_Spranq_eco_Sans" w:hAnsi="Ecofont_Spranq_eco_Sans" w:eastAsia="Calibri" w:cs="Tahoma"/>
      <w:color w:val="000000"/>
      <w:szCs w:val="24"/>
      <w:shd w:val="clear" w:color="auto" w:fill="FFFFCC"/>
      <w:lang w:eastAsia="en-US"/>
    </w:rPr>
  </w:style>
  <w:style w:type="character" w:customStyle="1" w:styleId="29">
    <w:name w:val="Texto de comentário Char"/>
    <w:basedOn w:val="13"/>
    <w:link w:val="6"/>
    <w:qFormat/>
    <w:uiPriority w:val="99"/>
    <w:rPr>
      <w:rFonts w:ascii="Ecofont_Spranq_eco_Sans" w:hAnsi="Ecofont_Spranq_eco_Sans" w:cs="Tahoma"/>
    </w:rPr>
  </w:style>
  <w:style w:type="character" w:customStyle="1" w:styleId="30">
    <w:name w:val="Assunto do comentário Char"/>
    <w:basedOn w:val="29"/>
    <w:link w:val="10"/>
    <w:semiHidden/>
    <w:qFormat/>
    <w:uiPriority w:val="0"/>
    <w:rPr>
      <w:rFonts w:ascii="Ecofont_Spranq_eco_Sans" w:hAnsi="Ecofont_Spranq_eco_Sans" w:cs="Tahoma"/>
      <w:b/>
      <w:bCs/>
    </w:rPr>
  </w:style>
  <w:style w:type="character" w:styleId="31">
    <w:name w:val="Placeholder Text"/>
    <w:basedOn w:val="13"/>
    <w:semiHidden/>
    <w:qFormat/>
    <w:uiPriority w:val="99"/>
    <w:rPr>
      <w:color w:val="808080"/>
    </w:rPr>
  </w:style>
  <w:style w:type="character" w:customStyle="1" w:styleId="32">
    <w:name w:val="Cabeçalho Char"/>
    <w:basedOn w:val="13"/>
    <w:link w:val="9"/>
    <w:uiPriority w:val="0"/>
    <w:rPr>
      <w:rFonts w:ascii="Ecofont_Spranq_eco_Sans" w:hAnsi="Ecofont_Spranq_eco_Sans" w:cs="Tahoma"/>
      <w:sz w:val="24"/>
      <w:szCs w:val="24"/>
    </w:rPr>
  </w:style>
  <w:style w:type="character" w:customStyle="1" w:styleId="33">
    <w:name w:val="Rodapé Char"/>
    <w:basedOn w:val="13"/>
    <w:link w:val="11"/>
    <w:qFormat/>
    <w:uiPriority w:val="99"/>
    <w:rPr>
      <w:rFonts w:ascii="Ecofont_Spranq_eco_Sans" w:hAnsi="Ecofont_Spranq_eco_Sans" w:cs="Tahoma"/>
      <w:sz w:val="24"/>
      <w:szCs w:val="24"/>
    </w:rPr>
  </w:style>
  <w:style w:type="paragraph" w:customStyle="1" w:styleId="34">
    <w:name w:val="Nivel1"/>
    <w:basedOn w:val="2"/>
    <w:link w:val="36"/>
    <w:qFormat/>
    <w:uiPriority w:val="0"/>
    <w:pPr>
      <w:numPr>
        <w:ilvl w:val="0"/>
        <w:numId w:val="2"/>
      </w:numPr>
      <w:spacing w:before="480" w:line="276" w:lineRule="auto"/>
      <w:jc w:val="both"/>
    </w:pPr>
    <w:rPr>
      <w:rFonts w:ascii="Arial" w:hAnsi="Arial" w:cs="Times New Roman"/>
      <w:b/>
      <w:color w:val="000000"/>
      <w:sz w:val="20"/>
      <w:szCs w:val="20"/>
    </w:rPr>
  </w:style>
  <w:style w:type="character" w:customStyle="1" w:styleId="35">
    <w:name w:val="Título 1 Char"/>
    <w:basedOn w:val="13"/>
    <w:link w:val="2"/>
    <w:qFormat/>
    <w:uiPriority w:val="0"/>
    <w:rPr>
      <w:rFonts w:asciiTheme="majorHAnsi" w:hAnsiTheme="majorHAnsi" w:eastAsiaTheme="majorEastAsia" w:cstheme="majorBidi"/>
      <w:color w:val="376092" w:themeColor="accent1" w:themeShade="BF"/>
      <w:sz w:val="32"/>
      <w:szCs w:val="32"/>
    </w:rPr>
  </w:style>
  <w:style w:type="character" w:customStyle="1" w:styleId="36">
    <w:name w:val="Nivel1 Char"/>
    <w:basedOn w:val="35"/>
    <w:link w:val="34"/>
    <w:qFormat/>
    <w:uiPriority w:val="0"/>
    <w:rPr>
      <w:rFonts w:ascii="Arial" w:hAnsi="Arial" w:eastAsiaTheme="majorEastAsia" w:cstheme="majorBidi"/>
      <w:b/>
      <w:color w:val="000000"/>
      <w:sz w:val="32"/>
      <w:szCs w:val="32"/>
    </w:rPr>
  </w:style>
  <w:style w:type="paragraph" w:customStyle="1" w:styleId="37">
    <w:name w:val="Revision"/>
    <w:hidden/>
    <w:semiHidden/>
    <w:qFormat/>
    <w:uiPriority w:val="99"/>
    <w:rPr>
      <w:rFonts w:ascii="Arial" w:hAnsi="Arial" w:eastAsia="Times New Roman" w:cs="Tahoma"/>
      <w:szCs w:val="24"/>
      <w:lang w:val="pt-BR" w:eastAsia="pt-BR" w:bidi="ar-SA"/>
    </w:rPr>
  </w:style>
  <w:style w:type="paragraph" w:customStyle="1" w:styleId="38">
    <w:name w:val="Parágrafo da Lista1"/>
    <w:basedOn w:val="1"/>
    <w:qFormat/>
    <w:uiPriority w:val="0"/>
    <w:pPr>
      <w:ind w:left="720"/>
    </w:pPr>
    <w:rPr>
      <w:rFonts w:ascii="Ecofont_Spranq_eco_Sans" w:hAnsi="Ecofont_Spranq_eco_Sans" w:cs="Ecofont_Spranq_eco_Sans"/>
      <w:sz w:val="24"/>
    </w:rPr>
  </w:style>
  <w:style w:type="paragraph" w:customStyle="1" w:styleId="39">
    <w:name w:val="Citação1"/>
    <w:basedOn w:val="1"/>
    <w:next w:val="1"/>
    <w:link w:val="4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40">
    <w:name w:val="Quote Char"/>
    <w:link w:val="39"/>
    <w:qFormat/>
    <w:uiPriority w:val="99"/>
    <w:rPr>
      <w:rFonts w:ascii="Ecofont_Spranq_eco_Sans" w:hAnsi="Ecofont_Spranq_eco_Sans" w:cs="Ecofont_Spranq_eco_Sans"/>
      <w:i/>
      <w:iCs/>
      <w:color w:val="000000"/>
      <w:sz w:val="24"/>
      <w:szCs w:val="24"/>
      <w:shd w:val="clear" w:color="auto" w:fill="FFFFCC"/>
      <w:lang w:eastAsia="en-US"/>
    </w:rPr>
  </w:style>
  <w:style w:type="paragraph" w:customStyle="1" w:styleId="41">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character" w:customStyle="1" w:styleId="42">
    <w:name w:val="apple-converted-space"/>
    <w:basedOn w:val="13"/>
    <w:qFormat/>
    <w:uiPriority w:val="0"/>
  </w:style>
  <w:style w:type="character" w:customStyle="1" w:styleId="43">
    <w:name w:val="Nivel 01 Char"/>
    <w:basedOn w:val="13"/>
    <w:link w:val="44"/>
    <w:qFormat/>
    <w:locked/>
    <w:uiPriority w:val="0"/>
    <w:rPr>
      <w:rFonts w:ascii="Arial" w:hAnsi="Arial" w:eastAsiaTheme="majorEastAsia" w:cstheme="majorBidi"/>
      <w:b/>
      <w:bCs/>
      <w:color w:val="000000"/>
      <w:sz w:val="32"/>
      <w:szCs w:val="32"/>
    </w:rPr>
  </w:style>
  <w:style w:type="paragraph" w:customStyle="1" w:styleId="44">
    <w:name w:val="Nivel 01"/>
    <w:basedOn w:val="2"/>
    <w:next w:val="1"/>
    <w:link w:val="43"/>
    <w:qFormat/>
    <w:uiPriority w:val="0"/>
    <w:pPr>
      <w:spacing w:before="480" w:after="120" w:line="276" w:lineRule="auto"/>
      <w:ind w:left="360" w:right="-15" w:hanging="360"/>
      <w:jc w:val="both"/>
    </w:pPr>
    <w:rPr>
      <w:rFonts w:ascii="Arial" w:hAnsi="Arial"/>
      <w:b/>
      <w:bCs/>
      <w:color w:val="000000"/>
    </w:rPr>
  </w:style>
  <w:style w:type="paragraph" w:customStyle="1" w:styleId="45">
    <w:name w:val="texto_justificado"/>
    <w:basedOn w:val="1"/>
    <w:qFormat/>
    <w:uiPriority w:val="0"/>
    <w:pPr>
      <w:spacing w:before="100" w:beforeAutospacing="1" w:after="100" w:afterAutospacing="1"/>
    </w:pPr>
    <w:rPr>
      <w:rFonts w:ascii="Times New Roman" w:hAnsi="Times New Roman" w:cs="Times New Roman"/>
      <w:sz w:val="24"/>
    </w:rPr>
  </w:style>
  <w:style w:type="paragraph" w:customStyle="1" w:styleId="46">
    <w:name w:val="Nivel_01"/>
    <w:basedOn w:val="2"/>
    <w:qFormat/>
    <w:uiPriority w:val="0"/>
    <w:pPr>
      <w:numPr>
        <w:ilvl w:val="0"/>
        <w:numId w:val="3"/>
      </w:numPr>
      <w:tabs>
        <w:tab w:val="left" w:pos="360"/>
        <w:tab w:val="left" w:pos="567"/>
      </w:tabs>
      <w:jc w:val="both"/>
    </w:pPr>
    <w:rPr>
      <w:rFonts w:ascii="Ecofont_Spranq_eco_Sans" w:hAnsi="Ecofont_Spranq_eco_Sans" w:cs="Times New Roman"/>
      <w:b/>
      <w:bCs/>
      <w:color w:val="auto"/>
      <w:sz w:val="20"/>
      <w:szCs w:val="20"/>
    </w:rPr>
  </w:style>
  <w:style w:type="character" w:customStyle="1" w:styleId="47">
    <w:name w:val="Grade Colorida - Ênfase 1 Char"/>
    <w:link w:val="48"/>
    <w:qFormat/>
    <w:uiPriority w:val="0"/>
    <w:rPr>
      <w:rFonts w:ascii="Ecofont_Spranq_eco_Sans" w:hAnsi="Ecofont_Spranq_eco_Sans" w:eastAsia="Calibri" w:cs="Ecofont_Spranq_eco_Sans"/>
      <w:i/>
      <w:iCs/>
      <w:color w:val="000000"/>
      <w:szCs w:val="24"/>
      <w:shd w:val="clear" w:color="auto" w:fill="FFFFCC"/>
      <w:lang w:val="zh-CN"/>
    </w:rPr>
  </w:style>
  <w:style w:type="paragraph" w:customStyle="1" w:styleId="48">
    <w:name w:val="Grade Colorida - Ênfase 11"/>
    <w:basedOn w:val="1"/>
    <w:next w:val="1"/>
    <w:link w:val="47"/>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Ecofont_Spranq_eco_Sans"/>
      <w:i/>
      <w:iCs/>
      <w:color w:val="000000"/>
      <w:lang w:val="zh-CN"/>
    </w:rPr>
  </w:style>
  <w:style w:type="character" w:customStyle="1" w:styleId="49">
    <w:name w:val="WW8Num2z1"/>
    <w:qFormat/>
    <w:uiPriority w:val="0"/>
  </w:style>
  <w:style w:type="paragraph" w:customStyle="1" w:styleId="50">
    <w:name w:val="Parágrafo da Lista2"/>
    <w:basedOn w:val="1"/>
    <w:qFormat/>
    <w:uiPriority w:val="0"/>
    <w:pPr>
      <w:ind w:left="720"/>
    </w:pPr>
    <w:rPr>
      <w:rFonts w:ascii="Ecofont_Spranq_eco_Sans" w:hAnsi="Ecofont_Spranq_eco_Sans"/>
      <w:sz w:val="24"/>
    </w:rPr>
  </w:style>
  <w:style w:type="paragraph" w:customStyle="1" w:styleId="51">
    <w:name w:val="Grade Colorida - Ênfase 110"/>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i/>
      <w:color w:val="000000"/>
      <w:sz w:val="24"/>
      <w:lang w:eastAsia="en-US"/>
    </w:rPr>
  </w:style>
  <w:style w:type="paragraph" w:customStyle="1" w:styleId="52">
    <w:name w:val="Nivel 2"/>
    <w:link w:val="57"/>
    <w:qFormat/>
    <w:uiPriority w:val="0"/>
    <w:pPr>
      <w:numPr>
        <w:ilvl w:val="1"/>
        <w:numId w:val="4"/>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3">
    <w:name w:val="Nivel 1"/>
    <w:basedOn w:val="52"/>
    <w:next w:val="52"/>
    <w:qFormat/>
    <w:uiPriority w:val="0"/>
    <w:pPr>
      <w:numPr>
        <w:ilvl w:val="0"/>
      </w:numPr>
      <w:ind w:left="644"/>
    </w:pPr>
    <w:rPr>
      <w:rFonts w:cs="Arial"/>
      <w:b/>
    </w:rPr>
  </w:style>
  <w:style w:type="paragraph" w:customStyle="1" w:styleId="54">
    <w:name w:val="Nivel 3"/>
    <w:basedOn w:val="52"/>
    <w:qFormat/>
    <w:uiPriority w:val="0"/>
    <w:pPr>
      <w:numPr>
        <w:ilvl w:val="2"/>
      </w:numPr>
      <w:ind w:left="1922"/>
    </w:pPr>
    <w:rPr>
      <w:rFonts w:cs="Arial"/>
      <w:color w:val="000000"/>
    </w:rPr>
  </w:style>
  <w:style w:type="paragraph" w:customStyle="1" w:styleId="55">
    <w:name w:val="Nivel 4"/>
    <w:basedOn w:val="54"/>
    <w:qFormat/>
    <w:uiPriority w:val="0"/>
    <w:pPr>
      <w:numPr>
        <w:ilvl w:val="3"/>
      </w:numPr>
      <w:ind w:left="2491"/>
    </w:pPr>
    <w:rPr>
      <w:color w:val="auto"/>
    </w:rPr>
  </w:style>
  <w:style w:type="paragraph" w:customStyle="1" w:styleId="56">
    <w:name w:val="Nivel 5"/>
    <w:basedOn w:val="55"/>
    <w:qFormat/>
    <w:uiPriority w:val="0"/>
    <w:pPr>
      <w:numPr>
        <w:ilvl w:val="4"/>
      </w:numPr>
      <w:ind w:left="3485"/>
    </w:pPr>
  </w:style>
  <w:style w:type="character" w:customStyle="1" w:styleId="57">
    <w:name w:val="Nivel 2 Char"/>
    <w:basedOn w:val="13"/>
    <w:link w:val="52"/>
    <w:qFormat/>
    <w:uiPriority w:val="0"/>
    <w:rPr>
      <w:rFonts w:ascii="Ecofont_Spranq_eco_Sans" w:hAnsi="Ecofont_Spranq_eco_Sans" w:eastAsia="Arial Unicode MS"/>
    </w:rPr>
  </w:style>
  <w:style w:type="paragraph" w:customStyle="1" w:styleId="58">
    <w:name w:val="Default"/>
    <w:qFormat/>
    <w:uiPriority w:val="0"/>
    <w:pPr>
      <w:autoSpaceDE w:val="0"/>
      <w:autoSpaceDN w:val="0"/>
      <w:adjustRightInd w:val="0"/>
    </w:pPr>
    <w:rPr>
      <w:rFonts w:ascii="Arial" w:hAnsi="Arial" w:eastAsia="Times New Roman" w:cs="Arial"/>
      <w:color w:val="000000"/>
      <w:sz w:val="24"/>
      <w:szCs w:val="24"/>
      <w:lang w:val="pt-BR" w:eastAsia="pt-BR" w:bidi="ar-SA"/>
    </w:rPr>
  </w:style>
  <w:style w:type="paragraph" w:customStyle="1" w:styleId="59">
    <w:name w:val="Standard"/>
    <w:qFormat/>
    <w:uiPriority w:val="0"/>
    <w:pPr>
      <w:widowControl w:val="0"/>
      <w:suppressAutoHyphens/>
      <w:spacing w:line="276" w:lineRule="auto"/>
      <w:textAlignment w:val="baseline"/>
    </w:pPr>
    <w:rPr>
      <w:rFonts w:ascii="Times New Roman" w:hAnsi="Times New Roman" w:eastAsia="SimSun" w:cs="Mangal"/>
      <w:color w:val="00000A"/>
      <w:sz w:val="24"/>
      <w:lang w:val="pt-BR" w:eastAsia="en-US" w:bidi="ar-SA"/>
    </w:rPr>
  </w:style>
  <w:style w:type="character" w:customStyle="1" w:styleId="60">
    <w:name w:val="Título 3 Char"/>
    <w:basedOn w:val="13"/>
    <w:link w:val="4"/>
    <w:semiHidden/>
    <w:qFormat/>
    <w:uiPriority w:val="0"/>
    <w:rPr>
      <w:rFonts w:asciiTheme="majorHAnsi" w:hAnsiTheme="majorHAnsi" w:eastAsiaTheme="majorEastAsia" w:cstheme="majorBidi"/>
      <w:b/>
      <w:bCs/>
      <w:color w:val="4F81BD" w:themeColor="accent1"/>
      <w:szCs w:val="24"/>
      <w14:textFill>
        <w14:solidFill>
          <w14:schemeClr w14:val="accent1"/>
        </w14:solidFill>
      </w14:textFill>
    </w:rPr>
  </w:style>
  <w:style w:type="paragraph" w:customStyle="1" w:styleId="61">
    <w:name w:val="Cabeçalho1"/>
    <w:basedOn w:val="1"/>
    <w:qFormat/>
    <w:uiPriority w:val="0"/>
    <w:pPr>
      <w:tabs>
        <w:tab w:val="center" w:pos="4252"/>
        <w:tab w:val="right" w:pos="8504"/>
      </w:tabs>
      <w:suppressAutoHyphens/>
      <w:spacing w:after="200" w:line="276" w:lineRule="auto"/>
    </w:pPr>
    <w:rPr>
      <w:sz w:val="24"/>
      <w:lang w:eastAsia="ar-SA"/>
    </w:rPr>
  </w:style>
  <w:style w:type="paragraph" w:customStyle="1" w:styleId="62">
    <w:name w:val="PADRÃO"/>
    <w:qFormat/>
    <w:uiPriority w:val="0"/>
    <w:pPr>
      <w:keepNext/>
      <w:widowControl w:val="0"/>
      <w:shd w:val="clear" w:color="auto" w:fill="FFFFFF"/>
      <w:suppressAutoHyphens/>
      <w:spacing w:before="119" w:after="119" w:line="276" w:lineRule="auto"/>
      <w:ind w:firstLine="567"/>
      <w:jc w:val="both"/>
    </w:pPr>
    <w:rPr>
      <w:rFonts w:ascii="Ecofont_Spranq_eco_Sans" w:hAnsi="Ecofont_Spranq_eco_Sans" w:eastAsia="WenQuanYi Micro Hei" w:cs="Lohit Hindi"/>
      <w:szCs w:val="24"/>
      <w:lang w:val="pt-BR" w:eastAsia="hi-IN" w:bidi="hi-IN"/>
    </w:rPr>
  </w:style>
  <w:style w:type="paragraph" w:customStyle="1" w:styleId="63">
    <w:name w:val="Table Paragraph"/>
    <w:basedOn w:val="1"/>
    <w:qFormat/>
    <w:uiPriority w:val="1"/>
    <w:rPr>
      <w:rFonts w:ascii="Times New Roman" w:hAnsi="Times New Roman" w:eastAsia="Times New Roman" w:cs="Times New Roman"/>
      <w:lang w:val="pt-PT" w:eastAsia="pt-PT" w:bidi="pt-PT"/>
    </w:rPr>
  </w:style>
  <w:style w:type="table" w:customStyle="1" w:styleId="64">
    <w:name w:val="Table Normal"/>
    <w:semiHidden/>
    <w:unhideWhenUsed/>
    <w:qFormat/>
    <w:uiPriority w:val="2"/>
    <w:pPr>
      <w:widowControl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0ED5EA-B1F6-495E-8F62-059CE9401AB4}">
  <ds:schemaRefs/>
</ds:datastoreItem>
</file>

<file path=customXml/itemProps3.xml><?xml version="1.0" encoding="utf-8"?>
<ds:datastoreItem xmlns:ds="http://schemas.openxmlformats.org/officeDocument/2006/customXml" ds:itemID="{0022061D-3D55-4F9D-9B30-B53324A11123}">
  <ds:schemaRefs/>
</ds:datastoreItem>
</file>

<file path=customXml/itemProps4.xml><?xml version="1.0" encoding="utf-8"?>
<ds:datastoreItem xmlns:ds="http://schemas.openxmlformats.org/officeDocument/2006/customXml" ds:itemID="{95B6A0C5-2230-4911-B334-8B1FF6D7A09E}">
  <ds:schemaRefs/>
</ds:datastoreItem>
</file>

<file path=customXml/itemProps5.xml><?xml version="1.0" encoding="utf-8"?>
<ds:datastoreItem xmlns:ds="http://schemas.openxmlformats.org/officeDocument/2006/customXml" ds:itemID="{A150AF8D-FA7F-4421-83F2-1DEE7390EB09}">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32</Pages>
  <Words>10375</Words>
  <Characters>56029</Characters>
  <Lines>466</Lines>
  <Paragraphs>132</Paragraphs>
  <TotalTime>0</TotalTime>
  <ScaleCrop>false</ScaleCrop>
  <LinksUpToDate>false</LinksUpToDate>
  <CharactersWithSpaces>66272</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2019-10-14T16:57:00Z</dcterms:created>
  <dc:creator>Adriano</dc:creator>
  <cp:lastModifiedBy>Carvalho</cp:lastModifiedBy>
  <cp:lastPrinted>2018-12-18T15:41:00Z</cp:lastPrinted>
  <dcterms:modified xsi:type="dcterms:W3CDTF">2020-07-13T15:14:27Z</dcterms:modified>
  <dc:title>NOTAS EXPLICATIVAS</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